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Borders>
          <w:top w:val="none" w:sz="0" w:space="0" w:color="auto"/>
          <w:left w:val="none" w:sz="0" w:space="0" w:color="auto"/>
          <w:bottom w:val="single" w:sz="24" w:space="0" w:color="CC4732" w:themeColor="accent1"/>
          <w:right w:val="none" w:sz="0" w:space="0" w:color="auto"/>
          <w:insideH w:val="none" w:sz="0" w:space="0" w:color="auto"/>
          <w:insideV w:val="none" w:sz="0" w:space="0" w:color="auto"/>
        </w:tblBorders>
        <w:tblCellMar>
          <w:top w:w="0" w:type="dxa"/>
          <w:bottom w:w="85" w:type="dxa"/>
        </w:tblCellMar>
        <w:tblLook w:val="04A0" w:firstRow="1" w:lastRow="0" w:firstColumn="1" w:lastColumn="0" w:noHBand="0" w:noVBand="1"/>
      </w:tblPr>
      <w:tblGrid>
        <w:gridCol w:w="1560"/>
        <w:gridCol w:w="7466"/>
      </w:tblGrid>
      <w:tr w:rsidR="00BA7186" w:rsidRPr="00032F05" w14:paraId="0810D3B9" w14:textId="77777777" w:rsidTr="009717A8">
        <w:tc>
          <w:tcPr>
            <w:tcW w:w="1560" w:type="dxa"/>
            <w:vAlign w:val="center"/>
          </w:tcPr>
          <w:p w14:paraId="0810D3B7" w14:textId="77777777" w:rsidR="00BA7186" w:rsidRPr="00032F05" w:rsidRDefault="00804450" w:rsidP="00A33CEA">
            <w:pPr>
              <w:rPr>
                <w:rFonts w:cs="Tahoma"/>
              </w:rPr>
            </w:pPr>
            <w:bookmarkStart w:id="0" w:name="_GoBack"/>
            <w:bookmarkEnd w:id="0"/>
            <w:r w:rsidRPr="00032F05">
              <w:rPr>
                <w:rFonts w:cs="Tahoma"/>
                <w:noProof/>
              </w:rPr>
              <w:drawing>
                <wp:inline distT="0" distB="0" distL="0" distR="0" wp14:anchorId="0810D424" wp14:editId="0810D425">
                  <wp:extent cx="737648" cy="319418"/>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Airports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37648" cy="319418"/>
                          </a:xfrm>
                          <a:prstGeom prst="rect">
                            <a:avLst/>
                          </a:prstGeom>
                        </pic:spPr>
                      </pic:pic>
                    </a:graphicData>
                  </a:graphic>
                </wp:inline>
              </w:drawing>
            </w:r>
          </w:p>
        </w:tc>
        <w:tc>
          <w:tcPr>
            <w:tcW w:w="7466" w:type="dxa"/>
            <w:vAlign w:val="center"/>
          </w:tcPr>
          <w:p w14:paraId="0810D3B8" w14:textId="3BD802C0" w:rsidR="00BA7186" w:rsidRPr="00BA7186" w:rsidRDefault="009E0D99" w:rsidP="00D90141">
            <w:pPr>
              <w:rPr>
                <w:rFonts w:cs="Tahoma"/>
                <w:b/>
                <w:color w:val="003D4D" w:themeColor="text2"/>
                <w:sz w:val="36"/>
                <w:szCs w:val="36"/>
              </w:rPr>
            </w:pPr>
            <w:sdt>
              <w:sdtPr>
                <w:rPr>
                  <w:rFonts w:cs="Tahoma"/>
                  <w:b/>
                  <w:color w:val="003D4D" w:themeColor="text2"/>
                  <w:sz w:val="36"/>
                  <w:szCs w:val="36"/>
                </w:rPr>
                <w:alias w:val="Type the name of the team or group (e.g. Administration Team)"/>
                <w:tag w:val="Type the name of the team or group"/>
                <w:id w:val="406047159"/>
                <w:placeholder>
                  <w:docPart w:val="E71F3A1ED44A428C9CFC352EAA11D3D7"/>
                </w:placeholder>
                <w:text/>
              </w:sdtPr>
              <w:sdtEndPr/>
              <w:sdtContent>
                <w:r w:rsidR="00557FD4">
                  <w:rPr>
                    <w:rFonts w:cs="Tahoma"/>
                    <w:b/>
                    <w:color w:val="003D4D" w:themeColor="text2"/>
                    <w:sz w:val="36"/>
                    <w:szCs w:val="36"/>
                  </w:rPr>
                  <w:t>Community Aviation Consultation Group</w:t>
                </w:r>
              </w:sdtContent>
            </w:sdt>
            <w:r w:rsidR="00BA7186" w:rsidRPr="00BA7186">
              <w:rPr>
                <w:rFonts w:cs="Tahoma"/>
                <w:b/>
                <w:color w:val="003D4D" w:themeColor="text2"/>
                <w:sz w:val="36"/>
                <w:szCs w:val="36"/>
              </w:rPr>
              <w:t xml:space="preserve"> </w:t>
            </w:r>
            <w:r w:rsidR="00D90141">
              <w:rPr>
                <w:rFonts w:cs="Tahoma"/>
                <w:b/>
                <w:color w:val="003D4D" w:themeColor="text2"/>
                <w:sz w:val="36"/>
                <w:szCs w:val="36"/>
              </w:rPr>
              <w:t>Summary Record</w:t>
            </w:r>
          </w:p>
        </w:tc>
      </w:tr>
    </w:tbl>
    <w:p w14:paraId="0810D3BA" w14:textId="77777777" w:rsidR="00BA7186" w:rsidRPr="000F3B2C" w:rsidRDefault="00BA7186" w:rsidP="00BA7186"/>
    <w:tbl>
      <w:tblPr>
        <w:tblStyle w:val="TableGrid"/>
        <w:tblW w:w="0" w:type="auto"/>
        <w:tblLook w:val="04A0" w:firstRow="1" w:lastRow="0" w:firstColumn="1" w:lastColumn="0" w:noHBand="0" w:noVBand="1"/>
      </w:tblPr>
      <w:tblGrid>
        <w:gridCol w:w="1696"/>
        <w:gridCol w:w="7320"/>
      </w:tblGrid>
      <w:tr w:rsidR="00077E67" w14:paraId="0810D3BD" w14:textId="77777777" w:rsidTr="003B7463">
        <w:tc>
          <w:tcPr>
            <w:tcW w:w="1696" w:type="dxa"/>
            <w:shd w:val="clear" w:color="auto" w:fill="CC4732" w:themeFill="accent1"/>
          </w:tcPr>
          <w:p w14:paraId="0810D3BB" w14:textId="77777777" w:rsidR="00077E67" w:rsidRPr="00077E67" w:rsidRDefault="00077E67" w:rsidP="00077E67">
            <w:pPr>
              <w:rPr>
                <w:b/>
                <w:color w:val="FFFFFF" w:themeColor="background1"/>
              </w:rPr>
            </w:pPr>
            <w:r w:rsidRPr="00077E67">
              <w:rPr>
                <w:b/>
                <w:color w:val="FFFFFF" w:themeColor="background1"/>
              </w:rPr>
              <w:t>Date</w:t>
            </w:r>
          </w:p>
        </w:tc>
        <w:tc>
          <w:tcPr>
            <w:tcW w:w="7320" w:type="dxa"/>
          </w:tcPr>
          <w:p w14:paraId="0810D3BC" w14:textId="1B2081EF" w:rsidR="00077E67" w:rsidRPr="00077E67" w:rsidRDefault="009E0D99" w:rsidP="00077E67">
            <w:sdt>
              <w:sdtPr>
                <w:alias w:val="Type any valid date format e.g. 4/3/14"/>
                <w:tag w:val="Type any valid date format e.g. 4/3/14"/>
                <w:id w:val="1786307053"/>
                <w:placeholder>
                  <w:docPart w:val="EBA1C9D0B03646BDB4BB38C0F007B848"/>
                </w:placeholder>
                <w:date w:fullDate="2016-11-09T00:00:00Z">
                  <w:dateFormat w:val="dddd d MMMM yyyy"/>
                  <w:lid w:val="en-AU"/>
                  <w:storeMappedDataAs w:val="dateTime"/>
                  <w:calendar w:val="gregorian"/>
                </w:date>
              </w:sdtPr>
              <w:sdtEndPr/>
              <w:sdtContent>
                <w:r w:rsidR="00557FD4">
                  <w:t>Wednesday 9 November 2016</w:t>
                </w:r>
              </w:sdtContent>
            </w:sdt>
          </w:p>
        </w:tc>
      </w:tr>
      <w:tr w:rsidR="00077E67" w14:paraId="0810D3C0" w14:textId="77777777" w:rsidTr="003B7463">
        <w:tc>
          <w:tcPr>
            <w:tcW w:w="1696" w:type="dxa"/>
            <w:shd w:val="clear" w:color="auto" w:fill="CC4732" w:themeFill="accent1"/>
          </w:tcPr>
          <w:p w14:paraId="0810D3BE" w14:textId="77777777" w:rsidR="00077E67" w:rsidRPr="00077E67" w:rsidRDefault="00077E67" w:rsidP="00077E67">
            <w:pPr>
              <w:rPr>
                <w:b/>
                <w:color w:val="FFFFFF" w:themeColor="background1"/>
              </w:rPr>
            </w:pPr>
            <w:r w:rsidRPr="00077E67">
              <w:rPr>
                <w:b/>
                <w:color w:val="FFFFFF" w:themeColor="background1"/>
              </w:rPr>
              <w:t>Objective</w:t>
            </w:r>
          </w:p>
        </w:tc>
        <w:sdt>
          <w:sdtPr>
            <w:alias w:val="Type the objective of the meeting"/>
            <w:tag w:val="Type the objective of the meeting"/>
            <w:id w:val="-1537429044"/>
            <w:placeholder>
              <w:docPart w:val="A6132F82162545E1BE91F56214430929"/>
            </w:placeholder>
            <w:text/>
          </w:sdtPr>
          <w:sdtEndPr/>
          <w:sdtContent>
            <w:tc>
              <w:tcPr>
                <w:tcW w:w="7320" w:type="dxa"/>
              </w:tcPr>
              <w:p w14:paraId="0810D3BF" w14:textId="021F404F" w:rsidR="00077E67" w:rsidRPr="00077E67" w:rsidRDefault="00557FD4" w:rsidP="00557FD4">
                <w:r>
                  <w:t>Community Consultation</w:t>
                </w:r>
              </w:p>
            </w:tc>
          </w:sdtContent>
        </w:sdt>
      </w:tr>
      <w:tr w:rsidR="00077E67" w14:paraId="0810D3C3" w14:textId="77777777" w:rsidTr="003B7463">
        <w:tc>
          <w:tcPr>
            <w:tcW w:w="1696" w:type="dxa"/>
            <w:shd w:val="clear" w:color="auto" w:fill="CC4732" w:themeFill="accent1"/>
          </w:tcPr>
          <w:p w14:paraId="0810D3C1" w14:textId="77777777" w:rsidR="00077E67" w:rsidRPr="00077E67" w:rsidRDefault="00077E67" w:rsidP="00077E67">
            <w:pPr>
              <w:rPr>
                <w:b/>
                <w:color w:val="FFFFFF" w:themeColor="background1"/>
              </w:rPr>
            </w:pPr>
            <w:r w:rsidRPr="00077E67">
              <w:rPr>
                <w:b/>
                <w:color w:val="FFFFFF" w:themeColor="background1"/>
              </w:rPr>
              <w:t>Facilitator</w:t>
            </w:r>
          </w:p>
        </w:tc>
        <w:sdt>
          <w:sdtPr>
            <w:alias w:val="Type the name of who is facilitating or chairing the meeting"/>
            <w:tag w:val="Type the name of who is facilitating or chairing the meeting"/>
            <w:id w:val="1406345216"/>
            <w:placeholder>
              <w:docPart w:val="7A9AD17960F4452FAD98DA6AB6F94C0F"/>
            </w:placeholder>
            <w:text/>
          </w:sdtPr>
          <w:sdtEndPr/>
          <w:sdtContent>
            <w:tc>
              <w:tcPr>
                <w:tcW w:w="7320" w:type="dxa"/>
              </w:tcPr>
              <w:p w14:paraId="0810D3C2" w14:textId="5E1DA7E6" w:rsidR="00077E67" w:rsidRPr="00077E67" w:rsidRDefault="00557FD4" w:rsidP="00557FD4">
                <w:r>
                  <w:t>Tom Ganley</w:t>
                </w:r>
              </w:p>
            </w:tc>
          </w:sdtContent>
        </w:sdt>
      </w:tr>
      <w:tr w:rsidR="00077E67" w14:paraId="0810D3C6" w14:textId="77777777" w:rsidTr="003B7463">
        <w:tc>
          <w:tcPr>
            <w:tcW w:w="1696" w:type="dxa"/>
            <w:shd w:val="clear" w:color="auto" w:fill="CC4732" w:themeFill="accent1"/>
          </w:tcPr>
          <w:p w14:paraId="0810D3C4" w14:textId="77777777" w:rsidR="00077E67" w:rsidRPr="00077E67" w:rsidRDefault="00077E67" w:rsidP="00077E67">
            <w:pPr>
              <w:rPr>
                <w:b/>
                <w:color w:val="FFFFFF" w:themeColor="background1"/>
              </w:rPr>
            </w:pPr>
            <w:r w:rsidRPr="00077E67">
              <w:rPr>
                <w:b/>
                <w:color w:val="FFFFFF" w:themeColor="background1"/>
              </w:rPr>
              <w:t>Minute Taker</w:t>
            </w:r>
          </w:p>
        </w:tc>
        <w:sdt>
          <w:sdtPr>
            <w:alias w:val="Type the name of the person taking the minutes"/>
            <w:tag w:val="Type the name of the person taking the minutes"/>
            <w:id w:val="-145664376"/>
            <w:placeholder>
              <w:docPart w:val="2DB50BCF444A4D438142412C004A81D1"/>
            </w:placeholder>
            <w:text/>
          </w:sdtPr>
          <w:sdtEndPr/>
          <w:sdtContent>
            <w:tc>
              <w:tcPr>
                <w:tcW w:w="7320" w:type="dxa"/>
              </w:tcPr>
              <w:p w14:paraId="0810D3C5" w14:textId="6CB001C8" w:rsidR="00077E67" w:rsidRPr="00077E67" w:rsidRDefault="00557FD4" w:rsidP="00557FD4">
                <w:r>
                  <w:t>Ilma Thorne</w:t>
                </w:r>
              </w:p>
            </w:tc>
          </w:sdtContent>
        </w:sdt>
      </w:tr>
      <w:tr w:rsidR="00077E67" w14:paraId="0810D3C9" w14:textId="77777777" w:rsidTr="003B7463">
        <w:tc>
          <w:tcPr>
            <w:tcW w:w="1696" w:type="dxa"/>
            <w:shd w:val="clear" w:color="auto" w:fill="CC4732" w:themeFill="accent1"/>
          </w:tcPr>
          <w:p w14:paraId="0810D3C7" w14:textId="77777777" w:rsidR="00077E67" w:rsidRPr="00077E67" w:rsidRDefault="00077E67" w:rsidP="00077E67">
            <w:pPr>
              <w:rPr>
                <w:b/>
                <w:color w:val="FFFFFF" w:themeColor="background1"/>
              </w:rPr>
            </w:pPr>
            <w:r w:rsidRPr="00077E67">
              <w:rPr>
                <w:b/>
                <w:color w:val="FFFFFF" w:themeColor="background1"/>
              </w:rPr>
              <w:t>Attendees</w:t>
            </w:r>
          </w:p>
        </w:tc>
        <w:sdt>
          <w:sdtPr>
            <w:alias w:val="Type the names of everyone who attended, separated by commas"/>
            <w:tag w:val="Type the names of everyone who attended, separated by commas"/>
            <w:id w:val="-154377463"/>
            <w:placeholder>
              <w:docPart w:val="F2950C6D0CF440209C7768D0C9DB1195"/>
            </w:placeholder>
            <w:text/>
          </w:sdtPr>
          <w:sdtEndPr/>
          <w:sdtContent>
            <w:tc>
              <w:tcPr>
                <w:tcW w:w="7320" w:type="dxa"/>
              </w:tcPr>
              <w:p w14:paraId="0810D3C8" w14:textId="38E6D397" w:rsidR="00077E67" w:rsidRPr="00077E67" w:rsidRDefault="00557FD4" w:rsidP="00557FD4">
                <w:r>
                  <w:t>Tom Ganley, Dave Batic, Ilma Thorne, John Maxwell, Paul Ah Chee, Neil Hall, Rex Mooney, Ken Johnson, Helen Kilgariff</w:t>
                </w:r>
              </w:p>
            </w:tc>
          </w:sdtContent>
        </w:sdt>
      </w:tr>
      <w:tr w:rsidR="00077E67" w14:paraId="0810D3CC" w14:textId="77777777" w:rsidTr="003B7463">
        <w:tc>
          <w:tcPr>
            <w:tcW w:w="1696" w:type="dxa"/>
            <w:shd w:val="clear" w:color="auto" w:fill="CC4732" w:themeFill="accent1"/>
          </w:tcPr>
          <w:p w14:paraId="0810D3CA" w14:textId="77777777" w:rsidR="00077E67" w:rsidRPr="00077E67" w:rsidRDefault="00077E67" w:rsidP="00077E67">
            <w:pPr>
              <w:rPr>
                <w:b/>
                <w:color w:val="FFFFFF" w:themeColor="background1"/>
              </w:rPr>
            </w:pPr>
            <w:r w:rsidRPr="00077E67">
              <w:rPr>
                <w:b/>
                <w:color w:val="FFFFFF" w:themeColor="background1"/>
              </w:rPr>
              <w:t>Apologies</w:t>
            </w:r>
          </w:p>
        </w:tc>
        <w:sdt>
          <w:sdtPr>
            <w:alias w:val="Type the names of those who sent apologies, separated by commas"/>
            <w:tag w:val="Type the names of those who sent apologies, separated by commas"/>
            <w:id w:val="-1682047041"/>
            <w:placeholder>
              <w:docPart w:val="88EB5DA4417545DB8FB373B3EBD0D7C3"/>
            </w:placeholder>
            <w:text/>
          </w:sdtPr>
          <w:sdtEndPr/>
          <w:sdtContent>
            <w:tc>
              <w:tcPr>
                <w:tcW w:w="7320" w:type="dxa"/>
              </w:tcPr>
              <w:p w14:paraId="0810D3CB" w14:textId="0F66004D" w:rsidR="00077E67" w:rsidRPr="00077E67" w:rsidRDefault="00557FD4" w:rsidP="00557FD4">
                <w:r>
                  <w:t>Kay Eade, Tony Parkyn</w:t>
                </w:r>
                <w:r w:rsidR="003B7463">
                  <w:t>, Paul Baishont</w:t>
                </w:r>
              </w:p>
            </w:tc>
          </w:sdtContent>
        </w:sdt>
      </w:tr>
      <w:tr w:rsidR="009E0D99" w14:paraId="61B997ED" w14:textId="77777777" w:rsidTr="003B7463">
        <w:tc>
          <w:tcPr>
            <w:tcW w:w="1696" w:type="dxa"/>
            <w:shd w:val="clear" w:color="auto" w:fill="CC4732" w:themeFill="accent1"/>
          </w:tcPr>
          <w:p w14:paraId="68B57D46" w14:textId="311D6800" w:rsidR="009E0D99" w:rsidRPr="00077E67" w:rsidRDefault="009E0D99" w:rsidP="00077E67">
            <w:pPr>
              <w:rPr>
                <w:b/>
                <w:color w:val="FFFFFF" w:themeColor="background1"/>
              </w:rPr>
            </w:pPr>
            <w:r>
              <w:rPr>
                <w:b/>
                <w:color w:val="FFFFFF" w:themeColor="background1"/>
              </w:rPr>
              <w:t>Next Meeting</w:t>
            </w:r>
          </w:p>
        </w:tc>
        <w:tc>
          <w:tcPr>
            <w:tcW w:w="7320" w:type="dxa"/>
          </w:tcPr>
          <w:p w14:paraId="33DB7310" w14:textId="77777777" w:rsidR="009E0D99" w:rsidRDefault="009E0D99" w:rsidP="009E0D99">
            <w:pPr>
              <w:pStyle w:val="TableBullets"/>
              <w:numPr>
                <w:ilvl w:val="0"/>
                <w:numId w:val="0"/>
              </w:numPr>
              <w:ind w:left="357" w:hanging="357"/>
              <w:jc w:val="both"/>
            </w:pPr>
            <w:r>
              <w:t>Wednesday 8</w:t>
            </w:r>
            <w:r w:rsidRPr="003F0ED5">
              <w:rPr>
                <w:vertAlign w:val="superscript"/>
              </w:rPr>
              <w:t>th</w:t>
            </w:r>
            <w:r>
              <w:t xml:space="preserve"> March 2017</w:t>
            </w:r>
          </w:p>
          <w:p w14:paraId="1593CA03" w14:textId="77777777" w:rsidR="009E0D99" w:rsidRDefault="009E0D99" w:rsidP="00557FD4"/>
        </w:tc>
      </w:tr>
    </w:tbl>
    <w:p w14:paraId="0810D3CD" w14:textId="77777777" w:rsidR="00077E67" w:rsidRDefault="00077E67" w:rsidP="007760A6">
      <w:pPr>
        <w:keepNext/>
      </w:pPr>
    </w:p>
    <w:tbl>
      <w:tblPr>
        <w:tblStyle w:val="TableGrid"/>
        <w:tblW w:w="9067" w:type="dxa"/>
        <w:tblLayout w:type="fixed"/>
        <w:tblLook w:val="04A0" w:firstRow="1" w:lastRow="0" w:firstColumn="1" w:lastColumn="0" w:noHBand="0" w:noVBand="1"/>
      </w:tblPr>
      <w:tblGrid>
        <w:gridCol w:w="1838"/>
        <w:gridCol w:w="7229"/>
      </w:tblGrid>
      <w:tr w:rsidR="0065403D" w:rsidRPr="00311381" w14:paraId="0810D3D0" w14:textId="77777777" w:rsidTr="00500D38">
        <w:trPr>
          <w:cantSplit w:val="0"/>
          <w:tblHeader/>
        </w:trPr>
        <w:tc>
          <w:tcPr>
            <w:tcW w:w="1838" w:type="dxa"/>
            <w:shd w:val="clear" w:color="auto" w:fill="CC4732" w:themeFill="accent1"/>
          </w:tcPr>
          <w:p w14:paraId="0810D3CE" w14:textId="77777777" w:rsidR="00142F68" w:rsidRPr="00311381" w:rsidRDefault="00142F68" w:rsidP="007760A6">
            <w:pPr>
              <w:keepNext/>
              <w:rPr>
                <w:b/>
                <w:color w:val="FFFFFF" w:themeColor="background1"/>
              </w:rPr>
            </w:pPr>
            <w:r w:rsidRPr="00311381">
              <w:rPr>
                <w:b/>
                <w:color w:val="FFFFFF" w:themeColor="background1"/>
              </w:rPr>
              <w:t>Topic</w:t>
            </w:r>
          </w:p>
        </w:tc>
        <w:tc>
          <w:tcPr>
            <w:tcW w:w="7229" w:type="dxa"/>
            <w:shd w:val="clear" w:color="auto" w:fill="CC4732" w:themeFill="accent1"/>
          </w:tcPr>
          <w:p w14:paraId="0810D3CF" w14:textId="77777777" w:rsidR="00142F68" w:rsidRPr="00311381" w:rsidRDefault="00142F68" w:rsidP="007760A6">
            <w:pPr>
              <w:keepNext/>
              <w:rPr>
                <w:b/>
                <w:color w:val="FFFFFF" w:themeColor="background1"/>
              </w:rPr>
            </w:pPr>
            <w:r w:rsidRPr="00311381">
              <w:rPr>
                <w:b/>
                <w:color w:val="FFFFFF" w:themeColor="background1"/>
              </w:rPr>
              <w:t>Details</w:t>
            </w:r>
          </w:p>
        </w:tc>
      </w:tr>
      <w:tr w:rsidR="0065403D" w14:paraId="0810D3D7" w14:textId="77777777" w:rsidTr="00500D38">
        <w:tc>
          <w:tcPr>
            <w:tcW w:w="1838" w:type="dxa"/>
          </w:tcPr>
          <w:p w14:paraId="0810D3D1" w14:textId="77777777" w:rsidR="00142F68" w:rsidRPr="00500D38" w:rsidRDefault="00142F68" w:rsidP="00311381">
            <w:pPr>
              <w:rPr>
                <w:b/>
              </w:rPr>
            </w:pPr>
            <w:r w:rsidRPr="00500D38">
              <w:rPr>
                <w:b/>
              </w:rPr>
              <w:t>Welcome, Introduction &amp; Apologies</w:t>
            </w:r>
          </w:p>
          <w:p w14:paraId="0810D3D2" w14:textId="77777777" w:rsidR="00616256" w:rsidRDefault="00616256" w:rsidP="00311381">
            <w:r>
              <w:t>Tom Ganley</w:t>
            </w:r>
          </w:p>
        </w:tc>
        <w:tc>
          <w:tcPr>
            <w:tcW w:w="7229" w:type="dxa"/>
          </w:tcPr>
          <w:p w14:paraId="0810D3D3" w14:textId="5B820A0B" w:rsidR="00616256" w:rsidRDefault="00616256" w:rsidP="00500D38">
            <w:pPr>
              <w:pStyle w:val="TableBullets"/>
              <w:jc w:val="both"/>
            </w:pPr>
            <w:r>
              <w:t>The meeting opened at 1230</w:t>
            </w:r>
            <w:r w:rsidR="00D90141">
              <w:t xml:space="preserve"> and closed 1430</w:t>
            </w:r>
          </w:p>
          <w:p w14:paraId="0810D3D4" w14:textId="77777777" w:rsidR="00142F68" w:rsidRDefault="00142F68" w:rsidP="00500D38">
            <w:pPr>
              <w:pStyle w:val="TableBullets"/>
              <w:jc w:val="both"/>
            </w:pPr>
            <w:r>
              <w:t>Tom welcomed all to the meeting and introduced Neil Hall from Airservices Australia to his 1</w:t>
            </w:r>
            <w:r w:rsidRPr="0024572F">
              <w:rPr>
                <w:vertAlign w:val="superscript"/>
              </w:rPr>
              <w:t>st</w:t>
            </w:r>
            <w:r>
              <w:t xml:space="preserve"> meeting.</w:t>
            </w:r>
          </w:p>
          <w:p w14:paraId="0810D3D5" w14:textId="77777777" w:rsidR="005F4193" w:rsidRDefault="005F4193" w:rsidP="00500D38">
            <w:pPr>
              <w:pStyle w:val="TableBullets"/>
              <w:jc w:val="both"/>
            </w:pPr>
            <w:r>
              <w:t>This is Tom’s last meeting and Jim Parashos</w:t>
            </w:r>
            <w:r w:rsidR="00616256">
              <w:t>, Chief Airport Officer</w:t>
            </w:r>
            <w:r>
              <w:t xml:space="preserve"> (CAO) from Darwin Airport will be taking over as Chair.</w:t>
            </w:r>
          </w:p>
          <w:p w14:paraId="0810D3D6" w14:textId="77777777" w:rsidR="005F4193" w:rsidRDefault="005F4193" w:rsidP="00500D38">
            <w:pPr>
              <w:pStyle w:val="TableBullets"/>
              <w:jc w:val="both"/>
            </w:pPr>
            <w:r>
              <w:t>It is believed that Tony Parkyn has left town and will look into inviting another member of the community (Colin Dawson) to replace him.</w:t>
            </w:r>
          </w:p>
        </w:tc>
      </w:tr>
      <w:tr w:rsidR="0065403D" w14:paraId="0810D3E3" w14:textId="77777777" w:rsidTr="00500D38">
        <w:tc>
          <w:tcPr>
            <w:tcW w:w="1838" w:type="dxa"/>
          </w:tcPr>
          <w:p w14:paraId="0810D3DC" w14:textId="77777777" w:rsidR="00142F68" w:rsidRPr="00500D38" w:rsidRDefault="00142F68" w:rsidP="00B073BF">
            <w:pPr>
              <w:rPr>
                <w:b/>
              </w:rPr>
            </w:pPr>
            <w:r w:rsidRPr="00500D38">
              <w:rPr>
                <w:b/>
              </w:rPr>
              <w:t>Member Feedback</w:t>
            </w:r>
          </w:p>
          <w:p w14:paraId="0810D3DD" w14:textId="77777777" w:rsidR="00616256" w:rsidRDefault="00616256" w:rsidP="00B073BF">
            <w:r>
              <w:t>Paul AhChee</w:t>
            </w:r>
          </w:p>
          <w:p w14:paraId="0810D3DE" w14:textId="77777777" w:rsidR="00616256" w:rsidRDefault="00616256" w:rsidP="00B073BF">
            <w:r>
              <w:t>Ken Johnson</w:t>
            </w:r>
          </w:p>
          <w:p w14:paraId="0810D3DF" w14:textId="77777777" w:rsidR="00616256" w:rsidRDefault="00616256" w:rsidP="00B073BF">
            <w:r>
              <w:t>Helen Kilgariff</w:t>
            </w:r>
          </w:p>
          <w:p w14:paraId="0810D3E0" w14:textId="77777777" w:rsidR="00616256" w:rsidRDefault="00616256" w:rsidP="00B073BF">
            <w:r>
              <w:t>Rex Mooney</w:t>
            </w:r>
          </w:p>
        </w:tc>
        <w:tc>
          <w:tcPr>
            <w:tcW w:w="7229" w:type="dxa"/>
          </w:tcPr>
          <w:p w14:paraId="0810D3E1" w14:textId="77777777" w:rsidR="00142F68" w:rsidRDefault="00142F68" w:rsidP="00500D38">
            <w:pPr>
              <w:pStyle w:val="TableBullets"/>
              <w:jc w:val="both"/>
            </w:pPr>
            <w:r>
              <w:t>Rex state</w:t>
            </w:r>
            <w:r w:rsidR="00E10ABF">
              <w:t>d</w:t>
            </w:r>
            <w:r>
              <w:t xml:space="preserve"> the current community discussions are focussed around innovative recycling.</w:t>
            </w:r>
          </w:p>
          <w:p w14:paraId="0810D3E2" w14:textId="77777777" w:rsidR="00142F68" w:rsidRDefault="00142F68" w:rsidP="00500D38">
            <w:pPr>
              <w:pStyle w:val="TableBullets"/>
              <w:jc w:val="both"/>
            </w:pPr>
            <w:r>
              <w:t>Paul spoke about the community tolerance of front of house drop off/pick up area and parking at busy times at the airport. There will always be congestion at peak periods due to the airlines schedules but parking officers are to continually move on vehicles. Signage has been improved and there is 10 minutes free parking in the Short Term Car Park.</w:t>
            </w:r>
          </w:p>
        </w:tc>
      </w:tr>
      <w:tr w:rsidR="0065403D" w14:paraId="0810D3E7" w14:textId="77777777" w:rsidTr="00500D38">
        <w:tc>
          <w:tcPr>
            <w:tcW w:w="1838" w:type="dxa"/>
          </w:tcPr>
          <w:p w14:paraId="0810D3E4" w14:textId="77777777" w:rsidR="00142F68" w:rsidRPr="00500D38" w:rsidRDefault="00142F68" w:rsidP="00B073BF">
            <w:pPr>
              <w:rPr>
                <w:b/>
              </w:rPr>
            </w:pPr>
            <w:r w:rsidRPr="00500D38">
              <w:rPr>
                <w:b/>
              </w:rPr>
              <w:t>CACG Chairs Meeting</w:t>
            </w:r>
          </w:p>
          <w:p w14:paraId="0810D3E5" w14:textId="77777777" w:rsidR="00616256" w:rsidRDefault="00616256" w:rsidP="00B073BF">
            <w:r>
              <w:t>Tom Ganley</w:t>
            </w:r>
          </w:p>
        </w:tc>
        <w:tc>
          <w:tcPr>
            <w:tcW w:w="7229" w:type="dxa"/>
          </w:tcPr>
          <w:p w14:paraId="0810D3E6" w14:textId="77777777" w:rsidR="00142F68" w:rsidRDefault="00142F68" w:rsidP="00500D38">
            <w:pPr>
              <w:pStyle w:val="TableBullets"/>
              <w:jc w:val="both"/>
            </w:pPr>
            <w:r>
              <w:t>Tom attended the Chairman’s Conference in Canberra 26</w:t>
            </w:r>
            <w:r w:rsidR="00616256">
              <w:t>-27</w:t>
            </w:r>
            <w:r>
              <w:t xml:space="preserve"> October and presented</w:t>
            </w:r>
            <w:r w:rsidR="00E10ABF">
              <w:t xml:space="preserve"> </w:t>
            </w:r>
            <w:r w:rsidR="00616256">
              <w:t>on Darwin Terminal Expansion Community Engagement</w:t>
            </w:r>
            <w:r>
              <w:t>.</w:t>
            </w:r>
            <w:r w:rsidR="00616256">
              <w:t xml:space="preserve"> </w:t>
            </w:r>
            <w:r>
              <w:t xml:space="preserve"> </w:t>
            </w:r>
            <w:r w:rsidR="00616256">
              <w:t xml:space="preserve"> Other presentations at the for</w:t>
            </w:r>
            <w:r w:rsidR="00E10ABF">
              <w:t>u</w:t>
            </w:r>
            <w:r w:rsidR="00616256">
              <w:t xml:space="preserve">m included Aviation Policy </w:t>
            </w:r>
            <w:r w:rsidR="00E10ABF">
              <w:t>p</w:t>
            </w:r>
            <w:r w:rsidR="00616256">
              <w:t>riorities</w:t>
            </w:r>
            <w:r w:rsidR="00E10ABF">
              <w:t xml:space="preserve"> and</w:t>
            </w:r>
            <w:r w:rsidR="00616256">
              <w:t xml:space="preserve"> Ministerial </w:t>
            </w:r>
            <w:r w:rsidR="00E10ABF">
              <w:t>u</w:t>
            </w:r>
            <w:r w:rsidR="00616256">
              <w:t xml:space="preserve">pdate; Airports Act </w:t>
            </w:r>
            <w:r w:rsidR="00E10ABF">
              <w:t>a</w:t>
            </w:r>
            <w:r w:rsidR="00616256">
              <w:t xml:space="preserve">mendments (Master Plan review period moving from 5 to 8 years for </w:t>
            </w:r>
            <w:r w:rsidR="00E10ABF">
              <w:t>Alice Springs and Major Development Plan threshold increasing from $20M to $35M)</w:t>
            </w:r>
            <w:r w:rsidR="00616256">
              <w:t>; Planning Co</w:t>
            </w:r>
            <w:r w:rsidR="00E10ABF">
              <w:t>ordination</w:t>
            </w:r>
            <w:r w:rsidR="00616256">
              <w:t xml:space="preserve"> Forum (PCF) and Community Aviation Consultation Group</w:t>
            </w:r>
            <w:r w:rsidR="00E10ABF">
              <w:t xml:space="preserve"> (CACG)</w:t>
            </w:r>
            <w:r w:rsidR="00616256">
              <w:t xml:space="preserve"> </w:t>
            </w:r>
            <w:r w:rsidR="00E10ABF">
              <w:t>r</w:t>
            </w:r>
            <w:r w:rsidR="00616256">
              <w:t xml:space="preserve">eview; Aircraft Noise; Aviation Security; Disability Access; and Airservices Australia update. </w:t>
            </w:r>
          </w:p>
        </w:tc>
      </w:tr>
      <w:tr w:rsidR="0065403D" w14:paraId="0810D3F9" w14:textId="77777777" w:rsidTr="00500D38">
        <w:tc>
          <w:tcPr>
            <w:tcW w:w="1838" w:type="dxa"/>
          </w:tcPr>
          <w:p w14:paraId="0810D3E8" w14:textId="77777777" w:rsidR="00E10ABF" w:rsidRPr="00126E70" w:rsidRDefault="00E10ABF" w:rsidP="00500D38">
            <w:pPr>
              <w:jc w:val="both"/>
              <w:rPr>
                <w:b/>
              </w:rPr>
            </w:pPr>
            <w:r w:rsidRPr="00126E70">
              <w:rPr>
                <w:b/>
              </w:rPr>
              <w:t>General Managers Report</w:t>
            </w:r>
          </w:p>
          <w:p w14:paraId="0810D3E9" w14:textId="77777777" w:rsidR="003B7463" w:rsidRDefault="00E10ABF" w:rsidP="00500D38">
            <w:pPr>
              <w:jc w:val="both"/>
            </w:pPr>
            <w:r>
              <w:t>Dave Batic</w:t>
            </w:r>
            <w:r w:rsidDel="00E10ABF">
              <w:t xml:space="preserve"> </w:t>
            </w:r>
          </w:p>
        </w:tc>
        <w:tc>
          <w:tcPr>
            <w:tcW w:w="7229" w:type="dxa"/>
          </w:tcPr>
          <w:p w14:paraId="0810D3EA" w14:textId="62C5E338" w:rsidR="00E10ABF" w:rsidRDefault="00E10ABF" w:rsidP="00500D38">
            <w:pPr>
              <w:pStyle w:val="TableBullets"/>
              <w:jc w:val="both"/>
            </w:pPr>
            <w:r>
              <w:t>Molly Clark Room was recently opened</w:t>
            </w:r>
            <w:r w:rsidR="00357787">
              <w:t>.</w:t>
            </w:r>
          </w:p>
          <w:p w14:paraId="0810D3EB" w14:textId="77777777" w:rsidR="00E10ABF" w:rsidRDefault="00E10ABF" w:rsidP="00500D38">
            <w:pPr>
              <w:pStyle w:val="TableBullets"/>
              <w:jc w:val="both"/>
            </w:pPr>
            <w:r>
              <w:t>There is currently a local petition in regards to the cost of flights to/from Alice Springs. From the Alice Springs passengers approximately 50-60% are international, 20-30% domestic and the rest local.</w:t>
            </w:r>
          </w:p>
          <w:p w14:paraId="0810D3EC" w14:textId="77777777" w:rsidR="00E10ABF" w:rsidRDefault="00E10ABF" w:rsidP="00500D38">
            <w:pPr>
              <w:pStyle w:val="TableBullets"/>
              <w:jc w:val="both"/>
            </w:pPr>
            <w:r>
              <w:t>Airnorth has now been operating for 12 months of the government subsidised 2 year operation. There has been approx. 350-400 passenger per month through Tennant Creek.</w:t>
            </w:r>
          </w:p>
          <w:p w14:paraId="0810D3ED" w14:textId="19B184B9" w:rsidR="00E10ABF" w:rsidRDefault="00357787" w:rsidP="00500D38">
            <w:pPr>
              <w:pStyle w:val="TableBullets"/>
              <w:jc w:val="both"/>
            </w:pPr>
            <w:r>
              <w:t>P</w:t>
            </w:r>
            <w:r w:rsidR="00E10ABF">
              <w:t xml:space="preserve">assenger numbers are up by 8000 </w:t>
            </w:r>
            <w:r>
              <w:t>for the 1</w:t>
            </w:r>
            <w:r w:rsidRPr="00357787">
              <w:rPr>
                <w:vertAlign w:val="superscript"/>
              </w:rPr>
              <w:t>st</w:t>
            </w:r>
            <w:r>
              <w:t xml:space="preserve"> quarter</w:t>
            </w:r>
            <w:r w:rsidR="00E10ABF">
              <w:t>. This was assisted by 2 extra weekday Qantas flights to Brisbane that operated for 3 months.</w:t>
            </w:r>
          </w:p>
          <w:p w14:paraId="0810D3EE" w14:textId="77777777" w:rsidR="00E10ABF" w:rsidRDefault="00E10ABF" w:rsidP="00500D38">
            <w:pPr>
              <w:pStyle w:val="TableBullets"/>
              <w:jc w:val="both"/>
            </w:pPr>
            <w:r>
              <w:t>With potential new road networks being planned around the country Alice Springs will become a central hub in years to come.</w:t>
            </w:r>
          </w:p>
          <w:p w14:paraId="0810D3EF" w14:textId="77777777" w:rsidR="00E10ABF" w:rsidRDefault="00E10ABF" w:rsidP="00500D38">
            <w:pPr>
              <w:pStyle w:val="TableBullets"/>
              <w:jc w:val="both"/>
            </w:pPr>
            <w:r>
              <w:t>Asia Pacific Aircraft Storage is planning to expand for a further 60 aircraft. As this business expands there is potential for other businesses and tourist attractions.</w:t>
            </w:r>
          </w:p>
          <w:p w14:paraId="0810D3F0" w14:textId="4BFB32C2" w:rsidR="00E10ABF" w:rsidRDefault="00E10ABF" w:rsidP="00500D38">
            <w:pPr>
              <w:pStyle w:val="TableBullets"/>
              <w:jc w:val="both"/>
            </w:pPr>
            <w:r>
              <w:t>Alice Springs Airport have registered the name ‘Aviation National Aircraft Museum Alice Springs’ (ANAMAS) which will be located at the heritage listed 7 mile. A committee has been formed and a feasibility study and costings have been done.</w:t>
            </w:r>
          </w:p>
          <w:p w14:paraId="0810D3F1" w14:textId="77777777" w:rsidR="00E10ABF" w:rsidRDefault="00E10ABF" w:rsidP="00500D38">
            <w:pPr>
              <w:pStyle w:val="TableBullets"/>
              <w:jc w:val="both"/>
            </w:pPr>
            <w:r>
              <w:t>Solar is currently providing well over 100% of the Terminals power.</w:t>
            </w:r>
          </w:p>
          <w:p w14:paraId="0810D3F2" w14:textId="77777777" w:rsidR="00E10ABF" w:rsidRDefault="00E10ABF" w:rsidP="00500D38">
            <w:pPr>
              <w:pStyle w:val="TableBullets"/>
              <w:jc w:val="both"/>
            </w:pPr>
            <w:r>
              <w:t>Long Term Car Park can get full at Easter &amp; Christmas and there are plans to make a more permanent overflow parking area.</w:t>
            </w:r>
          </w:p>
          <w:p w14:paraId="0810D3F3" w14:textId="77777777" w:rsidR="00E10ABF" w:rsidRDefault="00E10ABF" w:rsidP="00500D38">
            <w:pPr>
              <w:pStyle w:val="TableBullets"/>
              <w:jc w:val="both"/>
            </w:pPr>
            <w:r>
              <w:t>Community notice boards in the Terminal have been refreshed. Skins have been installed to commemorate the 75</w:t>
            </w:r>
            <w:r w:rsidRPr="00481959">
              <w:rPr>
                <w:vertAlign w:val="superscript"/>
              </w:rPr>
              <w:t>th</w:t>
            </w:r>
            <w:r>
              <w:t xml:space="preserve"> bombing of Darwin.</w:t>
            </w:r>
          </w:p>
          <w:p w14:paraId="0810D3F4" w14:textId="329C08DC" w:rsidR="00E10ABF" w:rsidRDefault="00357787" w:rsidP="00500D38">
            <w:pPr>
              <w:pStyle w:val="TableBullets"/>
              <w:jc w:val="both"/>
            </w:pPr>
            <w:r>
              <w:t>Billboards</w:t>
            </w:r>
            <w:r w:rsidR="00E10ABF">
              <w:t xml:space="preserve"> are to be erected along the South Stuart Highway near the Adelaide turn off and welcome to Alice Springs sign.</w:t>
            </w:r>
            <w:r w:rsidDel="00357787">
              <w:t xml:space="preserve"> </w:t>
            </w:r>
          </w:p>
          <w:p w14:paraId="0810D3F5" w14:textId="3492F5FE" w:rsidR="00E10ABF" w:rsidRDefault="00E10ABF" w:rsidP="00500D38">
            <w:pPr>
              <w:pStyle w:val="TableBullets"/>
              <w:jc w:val="both"/>
            </w:pPr>
            <w:r>
              <w:t>An expression of interest has been sought for a coffee/food cart at Tennant Creek Airport</w:t>
            </w:r>
            <w:r w:rsidR="00357787">
              <w:t xml:space="preserve">. </w:t>
            </w:r>
            <w:r>
              <w:t>This will also be great to cover the 12 months FIFO service for the gas pipeline project.</w:t>
            </w:r>
          </w:p>
          <w:p w14:paraId="0810D3F6" w14:textId="7BE6F6FA" w:rsidR="00E10ABF" w:rsidRDefault="00357787" w:rsidP="00500D38">
            <w:pPr>
              <w:pStyle w:val="TableBullets"/>
              <w:jc w:val="both"/>
            </w:pPr>
            <w:r>
              <w:t>A</w:t>
            </w:r>
            <w:r w:rsidR="00E10ABF">
              <w:t xml:space="preserve"> plaque was laid airside at Tennant Creek in recognition of the 50</w:t>
            </w:r>
            <w:r w:rsidR="00E10ABF" w:rsidRPr="00142F68">
              <w:rPr>
                <w:vertAlign w:val="superscript"/>
              </w:rPr>
              <w:t>th</w:t>
            </w:r>
            <w:r w:rsidR="00E10ABF">
              <w:t xml:space="preserve"> anniversary of the crash of a Hudson aircraft that killed 6 people. Some skins also put on windows inside the Terminal with the complete story.</w:t>
            </w:r>
          </w:p>
          <w:p w14:paraId="0810D3F7" w14:textId="1F2B6946" w:rsidR="00E10ABF" w:rsidRDefault="00E10ABF" w:rsidP="00500D38">
            <w:pPr>
              <w:pStyle w:val="TableBullets"/>
              <w:jc w:val="both"/>
            </w:pPr>
            <w:r>
              <w:t xml:space="preserve">Airline check in kiosks are being phasing out. </w:t>
            </w:r>
            <w:r w:rsidR="00357787">
              <w:t>Looking</w:t>
            </w:r>
            <w:r>
              <w:t xml:space="preserve"> to install automatic bag drop. Moving forward check in will all be done by phones.</w:t>
            </w:r>
          </w:p>
          <w:p w14:paraId="74480884" w14:textId="77777777" w:rsidR="003B7463" w:rsidRDefault="00E10ABF" w:rsidP="00357787">
            <w:pPr>
              <w:pStyle w:val="TableBullets"/>
            </w:pPr>
            <w:r>
              <w:t>Security Screening Point is to be redesigned to try eliminate congestion at peak periods. People chosen to be checked for ETD is now determined by a light lighting up on the metal detector and not a member of staff.</w:t>
            </w:r>
          </w:p>
          <w:p w14:paraId="0810D3F8" w14:textId="418EC7AB" w:rsidR="00357787" w:rsidRDefault="00357787" w:rsidP="009E0D99">
            <w:pPr>
              <w:pStyle w:val="TableBullets"/>
            </w:pPr>
            <w:r w:rsidRPr="009E0D99">
              <w:t>Lights</w:t>
            </w:r>
            <w:r>
              <w:t xml:space="preserve"> throughout the Terminal are being replaced with LED. Lights also being changed in the car parks that will dim from 120w to 60</w:t>
            </w:r>
            <w:r>
              <w:t>w when no one is around.</w:t>
            </w:r>
          </w:p>
        </w:tc>
      </w:tr>
      <w:tr w:rsidR="0065403D" w14:paraId="0810D400" w14:textId="77777777" w:rsidTr="00500D38">
        <w:tc>
          <w:tcPr>
            <w:tcW w:w="1838" w:type="dxa"/>
          </w:tcPr>
          <w:p w14:paraId="0810D3FA" w14:textId="77777777" w:rsidR="00142F68" w:rsidRPr="00500D38" w:rsidRDefault="00142F68" w:rsidP="00500D38">
            <w:pPr>
              <w:jc w:val="both"/>
              <w:rPr>
                <w:b/>
              </w:rPr>
            </w:pPr>
            <w:r w:rsidRPr="00500D38">
              <w:rPr>
                <w:b/>
              </w:rPr>
              <w:t>General Managers Report</w:t>
            </w:r>
          </w:p>
          <w:p w14:paraId="0810D3FB" w14:textId="77777777" w:rsidR="00E10ABF" w:rsidRDefault="00E10ABF" w:rsidP="00500D38">
            <w:pPr>
              <w:jc w:val="both"/>
            </w:pPr>
            <w:r>
              <w:t>Dave Batic</w:t>
            </w:r>
          </w:p>
        </w:tc>
        <w:tc>
          <w:tcPr>
            <w:tcW w:w="7229" w:type="dxa"/>
          </w:tcPr>
          <w:p w14:paraId="546F6D9A" w14:textId="336E8533" w:rsidR="009E0D99" w:rsidRDefault="009E0D99" w:rsidP="009E0D99">
            <w:pPr>
              <w:pStyle w:val="TableBullets"/>
              <w:jc w:val="both"/>
            </w:pPr>
            <w:r>
              <w:t>There has recently been several complaints on social media in regards to the food and service at the café.</w:t>
            </w:r>
          </w:p>
          <w:p w14:paraId="0810D3FE" w14:textId="51CC9997" w:rsidR="00857EC1" w:rsidRDefault="00857EC1" w:rsidP="00500D38">
            <w:pPr>
              <w:pStyle w:val="TableBullets"/>
              <w:jc w:val="both"/>
            </w:pPr>
            <w:r>
              <w:t>We are consulting with a local disabled person in regards to disability issues. The current disable bay at the front kerb is difficult to use with the kerb and a grid drain so is being relocated to the side of the Terminal and will be more user friendly.</w:t>
            </w:r>
          </w:p>
          <w:p w14:paraId="0810D3FF" w14:textId="77777777" w:rsidR="00857EC1" w:rsidRDefault="00857EC1" w:rsidP="00500D38">
            <w:pPr>
              <w:pStyle w:val="TableBullets"/>
              <w:jc w:val="both"/>
            </w:pPr>
            <w:r>
              <w:t>Taxi drivers are not permitted to leave their vehicles unattended. 2 Bays have been created to the side of the Terminal where they can park whilst using facilities in the Terminal.</w:t>
            </w:r>
          </w:p>
        </w:tc>
      </w:tr>
      <w:tr w:rsidR="0065403D" w14:paraId="0810D404" w14:textId="77777777" w:rsidTr="00500D38">
        <w:tc>
          <w:tcPr>
            <w:tcW w:w="1838" w:type="dxa"/>
          </w:tcPr>
          <w:p w14:paraId="0810D401" w14:textId="58696859" w:rsidR="00142F68" w:rsidRPr="00500D38" w:rsidRDefault="00142F68" w:rsidP="00500D38">
            <w:pPr>
              <w:jc w:val="both"/>
              <w:rPr>
                <w:b/>
              </w:rPr>
            </w:pPr>
            <w:r w:rsidRPr="00500D38">
              <w:rPr>
                <w:b/>
              </w:rPr>
              <w:t>Community Engagement Report</w:t>
            </w:r>
          </w:p>
          <w:p w14:paraId="0810D402" w14:textId="77777777" w:rsidR="00E10ABF" w:rsidRDefault="00E10ABF" w:rsidP="00500D38">
            <w:pPr>
              <w:jc w:val="both"/>
            </w:pPr>
            <w:r>
              <w:t>Dave Batic</w:t>
            </w:r>
          </w:p>
        </w:tc>
        <w:tc>
          <w:tcPr>
            <w:tcW w:w="7229" w:type="dxa"/>
          </w:tcPr>
          <w:p w14:paraId="0810D403" w14:textId="77777777" w:rsidR="00142F68" w:rsidRDefault="00857EC1" w:rsidP="00500D38">
            <w:pPr>
              <w:pStyle w:val="TableBullets"/>
              <w:jc w:val="both"/>
            </w:pPr>
            <w:r>
              <w:t xml:space="preserve">Dave went through the list of Community and Consultation Activities. </w:t>
            </w:r>
            <w:r w:rsidRPr="00857EC1">
              <w:rPr>
                <w:color w:val="FF0000"/>
              </w:rPr>
              <w:t xml:space="preserve">(See </w:t>
            </w:r>
            <w:r w:rsidR="003F0ED5">
              <w:rPr>
                <w:color w:val="FF0000"/>
              </w:rPr>
              <w:t xml:space="preserve">report </w:t>
            </w:r>
            <w:r w:rsidRPr="00857EC1">
              <w:rPr>
                <w:color w:val="FF0000"/>
              </w:rPr>
              <w:t>attached)</w:t>
            </w:r>
          </w:p>
        </w:tc>
      </w:tr>
      <w:tr w:rsidR="0065403D" w14:paraId="0810D40A" w14:textId="77777777" w:rsidTr="00500D38">
        <w:tc>
          <w:tcPr>
            <w:tcW w:w="1838" w:type="dxa"/>
          </w:tcPr>
          <w:p w14:paraId="0810D405" w14:textId="77777777" w:rsidR="00142F68" w:rsidRPr="00500D38" w:rsidRDefault="00142F68" w:rsidP="00500D38">
            <w:pPr>
              <w:jc w:val="both"/>
              <w:rPr>
                <w:b/>
              </w:rPr>
            </w:pPr>
            <w:r w:rsidRPr="00500D38">
              <w:rPr>
                <w:b/>
              </w:rPr>
              <w:t xml:space="preserve">Department of Infrastructure &amp; </w:t>
            </w:r>
            <w:r w:rsidR="0065403D">
              <w:rPr>
                <w:b/>
              </w:rPr>
              <w:t>Regional</w:t>
            </w:r>
            <w:r w:rsidR="0065403D">
              <w:rPr>
                <w:b/>
              </w:rPr>
              <w:br/>
              <w:t>Development</w:t>
            </w:r>
          </w:p>
          <w:p w14:paraId="0810D406" w14:textId="77777777" w:rsidR="00E10ABF" w:rsidRDefault="00E10ABF" w:rsidP="00500D38">
            <w:pPr>
              <w:jc w:val="both"/>
            </w:pPr>
            <w:r>
              <w:t>John Maxwell</w:t>
            </w:r>
          </w:p>
        </w:tc>
        <w:tc>
          <w:tcPr>
            <w:tcW w:w="7229" w:type="dxa"/>
          </w:tcPr>
          <w:p w14:paraId="0810D407" w14:textId="77777777" w:rsidR="00142F68" w:rsidRDefault="003F0ED5" w:rsidP="00500D38">
            <w:pPr>
              <w:pStyle w:val="TableBullets"/>
              <w:jc w:val="both"/>
            </w:pPr>
            <w:r>
              <w:t xml:space="preserve">After the review that was conducted </w:t>
            </w:r>
            <w:r w:rsidR="0075166D">
              <w:t xml:space="preserve">on PCFs and CACGs </w:t>
            </w:r>
            <w:r>
              <w:t>early last year</w:t>
            </w:r>
            <w:r w:rsidR="0075166D">
              <w:t xml:space="preserve"> they are working really well and well supported and valued. There were 4 recommendation from this. The main one was that Airports should prepare a 5 year community engagement strategy have it submitted and approved. Airports wanted some more flexibility and have agreed to lodge an annual report on what activities have been conducted with the community in the last 12 months and what is planned for the next 12 months.</w:t>
            </w:r>
          </w:p>
          <w:p w14:paraId="0810D408" w14:textId="77777777" w:rsidR="0075166D" w:rsidRDefault="00786ED0" w:rsidP="00500D38">
            <w:pPr>
              <w:pStyle w:val="TableBullets"/>
              <w:jc w:val="both"/>
            </w:pPr>
            <w:r>
              <w:t>National Airport Safeguarding Advisory Group (</w:t>
            </w:r>
            <w:r w:rsidR="0075166D">
              <w:t>NASAG</w:t>
            </w:r>
            <w:r>
              <w:t>) have 6 guidelines that are either under review or have been updated relating to airport protection. Eg</w:t>
            </w:r>
            <w:r w:rsidR="00AE352F">
              <w:t>.</w:t>
            </w:r>
            <w:r>
              <w:t xml:space="preserve"> Wind shear, aircraft noise.</w:t>
            </w:r>
          </w:p>
          <w:p w14:paraId="0810D409" w14:textId="77777777" w:rsidR="00AE352F" w:rsidRDefault="00AE352F" w:rsidP="00500D38">
            <w:pPr>
              <w:pStyle w:val="TableBullets"/>
              <w:jc w:val="both"/>
            </w:pPr>
            <w:r>
              <w:t>ICAO held the 39</w:t>
            </w:r>
            <w:r w:rsidRPr="00AE352F">
              <w:rPr>
                <w:vertAlign w:val="superscript"/>
              </w:rPr>
              <w:t>th</w:t>
            </w:r>
            <w:r>
              <w:t xml:space="preserve"> assembly. There was an agreement with 65 nations to offset Aviation carbon omissions.</w:t>
            </w:r>
          </w:p>
        </w:tc>
      </w:tr>
      <w:tr w:rsidR="00A360BB" w14:paraId="0810D411" w14:textId="77777777" w:rsidTr="00500D38">
        <w:tc>
          <w:tcPr>
            <w:tcW w:w="1838" w:type="dxa"/>
          </w:tcPr>
          <w:p w14:paraId="0810D40B" w14:textId="77777777" w:rsidR="00A360BB" w:rsidRPr="00500D38" w:rsidRDefault="00A360BB" w:rsidP="00A360BB">
            <w:pPr>
              <w:jc w:val="both"/>
              <w:rPr>
                <w:b/>
              </w:rPr>
            </w:pPr>
            <w:r w:rsidRPr="00500D38">
              <w:rPr>
                <w:b/>
              </w:rPr>
              <w:t>Airservices Australia</w:t>
            </w:r>
          </w:p>
          <w:p w14:paraId="0810D40C" w14:textId="77777777" w:rsidR="00A360BB" w:rsidRPr="00500D38" w:rsidRDefault="00A360BB" w:rsidP="00A360BB">
            <w:pPr>
              <w:jc w:val="both"/>
              <w:rPr>
                <w:b/>
              </w:rPr>
            </w:pPr>
            <w:r>
              <w:t>Neil Hall</w:t>
            </w:r>
          </w:p>
        </w:tc>
        <w:tc>
          <w:tcPr>
            <w:tcW w:w="7229" w:type="dxa"/>
          </w:tcPr>
          <w:p w14:paraId="0810D40D" w14:textId="77777777" w:rsidR="00A360BB" w:rsidRDefault="00A360BB" w:rsidP="00A360BB">
            <w:pPr>
              <w:pStyle w:val="TableBullets"/>
              <w:jc w:val="both"/>
            </w:pPr>
            <w:r>
              <w:t>Neil explained a little about smart tracking which is used in Alice Springs by Qantas. This is a new technology used particularly in bad weather to guide the aircraft to the runway. It is thought that Virgin will have this available within 2 years.</w:t>
            </w:r>
          </w:p>
          <w:p w14:paraId="0810D40E" w14:textId="77777777" w:rsidR="00A360BB" w:rsidRDefault="00A360BB" w:rsidP="00A360BB">
            <w:pPr>
              <w:pStyle w:val="TableBullets"/>
              <w:jc w:val="both"/>
            </w:pPr>
            <w:r>
              <w:t>It is hoped that future meetings will be attended by a local Airservices ATC representative with the support of someone from Canberra.</w:t>
            </w:r>
          </w:p>
          <w:p w14:paraId="0810D40F" w14:textId="77777777" w:rsidR="00A360BB" w:rsidRDefault="00A360BB" w:rsidP="00A360BB">
            <w:pPr>
              <w:pStyle w:val="TableBullets"/>
              <w:jc w:val="both"/>
            </w:pPr>
            <w:r>
              <w:t>This year Airservices have reduced from 8 to 2 business units to be more customer focused. They are rescue &amp; fire fighting and air navigation services.</w:t>
            </w:r>
          </w:p>
          <w:p w14:paraId="0810D410" w14:textId="77777777" w:rsidR="00A360BB" w:rsidRDefault="00A360BB" w:rsidP="00A360BB">
            <w:pPr>
              <w:pStyle w:val="TableBullets"/>
              <w:jc w:val="both"/>
            </w:pPr>
            <w:r>
              <w:t>Remote Towers was trialled in Alice Springs a couple of years ago. There are further trials being conducted overseas with new technology.</w:t>
            </w:r>
          </w:p>
        </w:tc>
      </w:tr>
      <w:tr w:rsidR="0065403D" w14:paraId="0810D415" w14:textId="77777777" w:rsidTr="00500D38">
        <w:tc>
          <w:tcPr>
            <w:tcW w:w="1838" w:type="dxa"/>
          </w:tcPr>
          <w:p w14:paraId="0810D412" w14:textId="77777777" w:rsidR="00142F68" w:rsidRPr="00500D38" w:rsidRDefault="00142F68" w:rsidP="00500D38">
            <w:pPr>
              <w:jc w:val="both"/>
              <w:rPr>
                <w:b/>
              </w:rPr>
            </w:pPr>
            <w:r w:rsidRPr="00500D38">
              <w:rPr>
                <w:b/>
              </w:rPr>
              <w:t>Airservices Australia</w:t>
            </w:r>
          </w:p>
          <w:p w14:paraId="0810D413" w14:textId="77777777" w:rsidR="0065403D" w:rsidRDefault="0065403D" w:rsidP="00500D38">
            <w:pPr>
              <w:jc w:val="both"/>
            </w:pPr>
            <w:r>
              <w:t>Neil Hall</w:t>
            </w:r>
          </w:p>
        </w:tc>
        <w:tc>
          <w:tcPr>
            <w:tcW w:w="7229" w:type="dxa"/>
          </w:tcPr>
          <w:p w14:paraId="0810D414" w14:textId="77777777" w:rsidR="005F4193" w:rsidRDefault="005F4193" w:rsidP="00500D38">
            <w:pPr>
              <w:pStyle w:val="TableBullets"/>
              <w:jc w:val="both"/>
            </w:pPr>
            <w:r>
              <w:t>Discussions are being held with CASA in regards to restrictions around flying of drones.</w:t>
            </w:r>
          </w:p>
        </w:tc>
      </w:tr>
      <w:tr w:rsidR="0065403D" w14:paraId="0810D419" w14:textId="77777777" w:rsidTr="00500D38">
        <w:tc>
          <w:tcPr>
            <w:tcW w:w="1838" w:type="dxa"/>
          </w:tcPr>
          <w:p w14:paraId="0810D416" w14:textId="77777777" w:rsidR="005F4193" w:rsidRPr="00500D38" w:rsidRDefault="005F4193" w:rsidP="00500D38">
            <w:pPr>
              <w:jc w:val="both"/>
              <w:rPr>
                <w:b/>
              </w:rPr>
            </w:pPr>
            <w:r w:rsidRPr="00500D38">
              <w:rPr>
                <w:b/>
              </w:rPr>
              <w:t>Landside Tour</w:t>
            </w:r>
          </w:p>
          <w:p w14:paraId="0810D417" w14:textId="77777777" w:rsidR="0065403D" w:rsidRDefault="0065403D" w:rsidP="00500D38">
            <w:pPr>
              <w:jc w:val="both"/>
            </w:pPr>
            <w:r>
              <w:t>Dave Batic</w:t>
            </w:r>
          </w:p>
        </w:tc>
        <w:tc>
          <w:tcPr>
            <w:tcW w:w="7229" w:type="dxa"/>
          </w:tcPr>
          <w:p w14:paraId="0810D418" w14:textId="77777777" w:rsidR="005F4193" w:rsidRDefault="005F4193" w:rsidP="00500D38">
            <w:pPr>
              <w:pStyle w:val="TableBullets"/>
              <w:jc w:val="both"/>
            </w:pPr>
            <w:r>
              <w:t xml:space="preserve">Landside Tour to look at the new Carpark system, relocation of the disabled parking bay and </w:t>
            </w:r>
            <w:r w:rsidR="003B7463">
              <w:t>s</w:t>
            </w:r>
            <w:r>
              <w:t>creening point redesign.</w:t>
            </w:r>
          </w:p>
        </w:tc>
      </w:tr>
    </w:tbl>
    <w:p w14:paraId="0810D423" w14:textId="61D84C22" w:rsidR="009E0D99" w:rsidRDefault="00557FD4" w:rsidP="00500D38">
      <w:pPr>
        <w:jc w:val="both"/>
        <w:rPr>
          <w:sz w:val="2"/>
        </w:rPr>
      </w:pPr>
      <w:r>
        <w:rPr>
          <w:sz w:val="2"/>
        </w:rPr>
        <w:t>Department of Infrastructure &amp; Transport</w:t>
      </w:r>
    </w:p>
    <w:p w14:paraId="28306C4A" w14:textId="77777777" w:rsidR="009E0D99" w:rsidRPr="009E0D99" w:rsidRDefault="009E0D99" w:rsidP="009E0D99">
      <w:pPr>
        <w:rPr>
          <w:sz w:val="2"/>
        </w:rPr>
      </w:pPr>
    </w:p>
    <w:p w14:paraId="5FE881A6" w14:textId="77777777" w:rsidR="009E0D99" w:rsidRPr="009E0D99" w:rsidRDefault="009E0D99" w:rsidP="009E0D99">
      <w:pPr>
        <w:rPr>
          <w:sz w:val="2"/>
        </w:rPr>
      </w:pPr>
    </w:p>
    <w:p w14:paraId="4677C93E" w14:textId="77777777" w:rsidR="009E0D99" w:rsidRPr="009E0D99" w:rsidRDefault="009E0D99" w:rsidP="009E0D99">
      <w:pPr>
        <w:rPr>
          <w:sz w:val="2"/>
        </w:rPr>
      </w:pPr>
    </w:p>
    <w:p w14:paraId="73D8FE82" w14:textId="77777777" w:rsidR="009E0D99" w:rsidRPr="009E0D99" w:rsidRDefault="009E0D99" w:rsidP="009E0D99">
      <w:pPr>
        <w:rPr>
          <w:sz w:val="2"/>
        </w:rPr>
      </w:pPr>
    </w:p>
    <w:p w14:paraId="72E36CC6" w14:textId="77777777" w:rsidR="009E0D99" w:rsidRPr="009E0D99" w:rsidRDefault="009E0D99" w:rsidP="009E0D99">
      <w:pPr>
        <w:rPr>
          <w:sz w:val="2"/>
        </w:rPr>
      </w:pPr>
    </w:p>
    <w:p w14:paraId="7DC2598B" w14:textId="77777777" w:rsidR="009E0D99" w:rsidRPr="009E0D99" w:rsidRDefault="009E0D99" w:rsidP="009E0D99">
      <w:pPr>
        <w:rPr>
          <w:sz w:val="2"/>
        </w:rPr>
      </w:pPr>
    </w:p>
    <w:p w14:paraId="19314CA4" w14:textId="77777777" w:rsidR="009E0D99" w:rsidRPr="009E0D99" w:rsidRDefault="009E0D99" w:rsidP="009E0D99">
      <w:pPr>
        <w:rPr>
          <w:sz w:val="2"/>
        </w:rPr>
      </w:pPr>
    </w:p>
    <w:p w14:paraId="62617155" w14:textId="77777777" w:rsidR="009E0D99" w:rsidRPr="009E0D99" w:rsidRDefault="009E0D99" w:rsidP="009E0D99">
      <w:pPr>
        <w:rPr>
          <w:sz w:val="2"/>
        </w:rPr>
      </w:pPr>
    </w:p>
    <w:p w14:paraId="3FA364A0" w14:textId="77777777" w:rsidR="009E0D99" w:rsidRPr="009E0D99" w:rsidRDefault="009E0D99" w:rsidP="009E0D99">
      <w:pPr>
        <w:rPr>
          <w:sz w:val="2"/>
        </w:rPr>
      </w:pPr>
    </w:p>
    <w:p w14:paraId="22DCA216" w14:textId="77777777" w:rsidR="009E0D99" w:rsidRPr="009E0D99" w:rsidRDefault="009E0D99" w:rsidP="009E0D99">
      <w:pPr>
        <w:rPr>
          <w:sz w:val="2"/>
        </w:rPr>
      </w:pPr>
    </w:p>
    <w:p w14:paraId="72D6C8A8" w14:textId="77777777" w:rsidR="009E0D99" w:rsidRPr="009E0D99" w:rsidRDefault="009E0D99" w:rsidP="009E0D99">
      <w:pPr>
        <w:rPr>
          <w:sz w:val="2"/>
        </w:rPr>
      </w:pPr>
    </w:p>
    <w:p w14:paraId="154F432B" w14:textId="77777777" w:rsidR="009E0D99" w:rsidRPr="009E0D99" w:rsidRDefault="009E0D99" w:rsidP="009E0D99">
      <w:pPr>
        <w:rPr>
          <w:sz w:val="2"/>
        </w:rPr>
      </w:pPr>
    </w:p>
    <w:p w14:paraId="08E19278" w14:textId="77777777" w:rsidR="009E0D99" w:rsidRPr="009E0D99" w:rsidRDefault="009E0D99" w:rsidP="009E0D99">
      <w:pPr>
        <w:rPr>
          <w:sz w:val="2"/>
        </w:rPr>
      </w:pPr>
    </w:p>
    <w:p w14:paraId="7248A264" w14:textId="77777777" w:rsidR="009E0D99" w:rsidRPr="009E0D99" w:rsidRDefault="009E0D99" w:rsidP="009E0D99">
      <w:pPr>
        <w:rPr>
          <w:sz w:val="2"/>
        </w:rPr>
      </w:pPr>
    </w:p>
    <w:p w14:paraId="521EAAB4" w14:textId="77777777" w:rsidR="009E0D99" w:rsidRPr="009E0D99" w:rsidRDefault="009E0D99" w:rsidP="009E0D99">
      <w:pPr>
        <w:rPr>
          <w:sz w:val="2"/>
        </w:rPr>
      </w:pPr>
    </w:p>
    <w:p w14:paraId="5868C817" w14:textId="77777777" w:rsidR="009E0D99" w:rsidRPr="009E0D99" w:rsidRDefault="009E0D99" w:rsidP="009E0D99">
      <w:pPr>
        <w:rPr>
          <w:sz w:val="2"/>
        </w:rPr>
      </w:pPr>
    </w:p>
    <w:p w14:paraId="5D7382F3" w14:textId="77777777" w:rsidR="009E0D99" w:rsidRPr="009E0D99" w:rsidRDefault="009E0D99" w:rsidP="009E0D99">
      <w:pPr>
        <w:rPr>
          <w:sz w:val="2"/>
        </w:rPr>
      </w:pPr>
    </w:p>
    <w:p w14:paraId="72ED7D38" w14:textId="77777777" w:rsidR="009E0D99" w:rsidRPr="009E0D99" w:rsidRDefault="009E0D99" w:rsidP="009E0D99">
      <w:pPr>
        <w:rPr>
          <w:sz w:val="2"/>
        </w:rPr>
      </w:pPr>
    </w:p>
    <w:p w14:paraId="731D8A00" w14:textId="77777777" w:rsidR="009E0D99" w:rsidRPr="009E0D99" w:rsidRDefault="009E0D99" w:rsidP="009E0D99">
      <w:pPr>
        <w:rPr>
          <w:sz w:val="2"/>
        </w:rPr>
      </w:pPr>
    </w:p>
    <w:p w14:paraId="02DB6256" w14:textId="77777777" w:rsidR="009E0D99" w:rsidRPr="009E0D99" w:rsidRDefault="009E0D99" w:rsidP="009E0D99">
      <w:pPr>
        <w:rPr>
          <w:sz w:val="2"/>
        </w:rPr>
      </w:pPr>
    </w:p>
    <w:p w14:paraId="11F6042B" w14:textId="77777777" w:rsidR="009E0D99" w:rsidRPr="009E0D99" w:rsidRDefault="009E0D99" w:rsidP="009E0D99">
      <w:pPr>
        <w:rPr>
          <w:sz w:val="2"/>
        </w:rPr>
      </w:pPr>
    </w:p>
    <w:p w14:paraId="02FE7EF6" w14:textId="77777777" w:rsidR="009E0D99" w:rsidRPr="009E0D99" w:rsidRDefault="009E0D99" w:rsidP="009E0D99">
      <w:pPr>
        <w:rPr>
          <w:sz w:val="2"/>
        </w:rPr>
      </w:pPr>
    </w:p>
    <w:p w14:paraId="1506BDEC" w14:textId="77777777" w:rsidR="009E0D99" w:rsidRPr="009E0D99" w:rsidRDefault="009E0D99" w:rsidP="009E0D99">
      <w:pPr>
        <w:rPr>
          <w:sz w:val="2"/>
        </w:rPr>
      </w:pPr>
    </w:p>
    <w:p w14:paraId="20E3CD40" w14:textId="77777777" w:rsidR="009E0D99" w:rsidRPr="009E0D99" w:rsidRDefault="009E0D99" w:rsidP="009E0D99">
      <w:pPr>
        <w:rPr>
          <w:sz w:val="2"/>
        </w:rPr>
      </w:pPr>
    </w:p>
    <w:p w14:paraId="39BC96D7" w14:textId="77777777" w:rsidR="009E0D99" w:rsidRPr="009E0D99" w:rsidRDefault="009E0D99" w:rsidP="009E0D99">
      <w:pPr>
        <w:rPr>
          <w:sz w:val="2"/>
        </w:rPr>
      </w:pPr>
    </w:p>
    <w:p w14:paraId="24A10BB1" w14:textId="77777777" w:rsidR="009E0D99" w:rsidRPr="009E0D99" w:rsidRDefault="009E0D99" w:rsidP="009E0D99">
      <w:pPr>
        <w:rPr>
          <w:sz w:val="2"/>
        </w:rPr>
      </w:pPr>
    </w:p>
    <w:p w14:paraId="2AB29676" w14:textId="77777777" w:rsidR="009E0D99" w:rsidRPr="009E0D99" w:rsidRDefault="009E0D99" w:rsidP="009E0D99">
      <w:pPr>
        <w:rPr>
          <w:sz w:val="2"/>
        </w:rPr>
      </w:pPr>
    </w:p>
    <w:p w14:paraId="4573AA4A" w14:textId="77777777" w:rsidR="009E0D99" w:rsidRPr="009E0D99" w:rsidRDefault="009E0D99" w:rsidP="009E0D99">
      <w:pPr>
        <w:rPr>
          <w:sz w:val="2"/>
        </w:rPr>
      </w:pPr>
    </w:p>
    <w:p w14:paraId="42DE741A" w14:textId="77777777" w:rsidR="009E0D99" w:rsidRPr="009E0D99" w:rsidRDefault="009E0D99" w:rsidP="009E0D99">
      <w:pPr>
        <w:rPr>
          <w:sz w:val="2"/>
        </w:rPr>
      </w:pPr>
    </w:p>
    <w:p w14:paraId="36CE2DE5" w14:textId="77777777" w:rsidR="009E0D99" w:rsidRPr="009E0D99" w:rsidRDefault="009E0D99" w:rsidP="009E0D99">
      <w:pPr>
        <w:rPr>
          <w:sz w:val="2"/>
        </w:rPr>
      </w:pPr>
    </w:p>
    <w:p w14:paraId="4CF500DB" w14:textId="77777777" w:rsidR="009E0D99" w:rsidRPr="009E0D99" w:rsidRDefault="009E0D99" w:rsidP="009E0D99">
      <w:pPr>
        <w:rPr>
          <w:sz w:val="2"/>
        </w:rPr>
      </w:pPr>
    </w:p>
    <w:p w14:paraId="0EA902C8" w14:textId="77777777" w:rsidR="009E0D99" w:rsidRPr="009E0D99" w:rsidRDefault="009E0D99" w:rsidP="009E0D99">
      <w:pPr>
        <w:rPr>
          <w:sz w:val="2"/>
        </w:rPr>
      </w:pPr>
    </w:p>
    <w:p w14:paraId="19325667" w14:textId="77777777" w:rsidR="009E0D99" w:rsidRPr="009E0D99" w:rsidRDefault="009E0D99" w:rsidP="009E0D99">
      <w:pPr>
        <w:rPr>
          <w:sz w:val="2"/>
        </w:rPr>
      </w:pPr>
    </w:p>
    <w:p w14:paraId="3DCD3EFC" w14:textId="77777777" w:rsidR="009E0D99" w:rsidRPr="009E0D99" w:rsidRDefault="009E0D99" w:rsidP="009E0D99">
      <w:pPr>
        <w:rPr>
          <w:sz w:val="2"/>
        </w:rPr>
      </w:pPr>
    </w:p>
    <w:p w14:paraId="4D5F6E28" w14:textId="77777777" w:rsidR="009E0D99" w:rsidRPr="009E0D99" w:rsidRDefault="009E0D99" w:rsidP="009E0D99">
      <w:pPr>
        <w:rPr>
          <w:sz w:val="2"/>
        </w:rPr>
      </w:pPr>
    </w:p>
    <w:p w14:paraId="0274AC35" w14:textId="77777777" w:rsidR="009E0D99" w:rsidRPr="009E0D99" w:rsidRDefault="009E0D99" w:rsidP="009E0D99">
      <w:pPr>
        <w:rPr>
          <w:sz w:val="2"/>
        </w:rPr>
      </w:pPr>
    </w:p>
    <w:p w14:paraId="64920EE2" w14:textId="77777777" w:rsidR="009E0D99" w:rsidRPr="009E0D99" w:rsidRDefault="009E0D99" w:rsidP="009E0D99">
      <w:pPr>
        <w:rPr>
          <w:sz w:val="2"/>
        </w:rPr>
      </w:pPr>
    </w:p>
    <w:p w14:paraId="2CA60B0E" w14:textId="77777777" w:rsidR="009E0D99" w:rsidRPr="009E0D99" w:rsidRDefault="009E0D99" w:rsidP="009E0D99">
      <w:pPr>
        <w:rPr>
          <w:sz w:val="2"/>
        </w:rPr>
      </w:pPr>
    </w:p>
    <w:p w14:paraId="7C4DB936" w14:textId="77777777" w:rsidR="009E0D99" w:rsidRPr="009E0D99" w:rsidRDefault="009E0D99" w:rsidP="009E0D99">
      <w:pPr>
        <w:rPr>
          <w:sz w:val="2"/>
        </w:rPr>
      </w:pPr>
    </w:p>
    <w:p w14:paraId="161717D0" w14:textId="77777777" w:rsidR="009E0D99" w:rsidRPr="009E0D99" w:rsidRDefault="009E0D99" w:rsidP="009E0D99">
      <w:pPr>
        <w:rPr>
          <w:sz w:val="2"/>
        </w:rPr>
      </w:pPr>
    </w:p>
    <w:p w14:paraId="0C3CABE6" w14:textId="77777777" w:rsidR="009E0D99" w:rsidRPr="009E0D99" w:rsidRDefault="009E0D99" w:rsidP="009E0D99">
      <w:pPr>
        <w:rPr>
          <w:sz w:val="2"/>
        </w:rPr>
      </w:pPr>
    </w:p>
    <w:p w14:paraId="7995E27E" w14:textId="77777777" w:rsidR="009E0D99" w:rsidRPr="009E0D99" w:rsidRDefault="009E0D99" w:rsidP="009E0D99">
      <w:pPr>
        <w:rPr>
          <w:sz w:val="2"/>
        </w:rPr>
      </w:pPr>
    </w:p>
    <w:p w14:paraId="6DCF5653" w14:textId="77777777" w:rsidR="009E0D99" w:rsidRPr="009E0D99" w:rsidRDefault="009E0D99" w:rsidP="009E0D99">
      <w:pPr>
        <w:rPr>
          <w:sz w:val="2"/>
        </w:rPr>
      </w:pPr>
    </w:p>
    <w:p w14:paraId="2E604976" w14:textId="77777777" w:rsidR="009E0D99" w:rsidRPr="009E0D99" w:rsidRDefault="009E0D99" w:rsidP="009E0D99">
      <w:pPr>
        <w:rPr>
          <w:sz w:val="2"/>
        </w:rPr>
      </w:pPr>
    </w:p>
    <w:p w14:paraId="6F280163" w14:textId="77777777" w:rsidR="009E0D99" w:rsidRPr="009E0D99" w:rsidRDefault="009E0D99" w:rsidP="009E0D99">
      <w:pPr>
        <w:rPr>
          <w:sz w:val="2"/>
        </w:rPr>
      </w:pPr>
    </w:p>
    <w:p w14:paraId="220BC1F6" w14:textId="77777777" w:rsidR="009E0D99" w:rsidRPr="009E0D99" w:rsidRDefault="009E0D99" w:rsidP="009E0D99">
      <w:pPr>
        <w:rPr>
          <w:sz w:val="2"/>
        </w:rPr>
      </w:pPr>
    </w:p>
    <w:p w14:paraId="43005E34" w14:textId="77777777" w:rsidR="009E0D99" w:rsidRPr="009E0D99" w:rsidRDefault="009E0D99" w:rsidP="009E0D99">
      <w:pPr>
        <w:rPr>
          <w:sz w:val="2"/>
        </w:rPr>
      </w:pPr>
    </w:p>
    <w:p w14:paraId="068D6424" w14:textId="77777777" w:rsidR="009E0D99" w:rsidRPr="009E0D99" w:rsidRDefault="009E0D99" w:rsidP="009E0D99">
      <w:pPr>
        <w:rPr>
          <w:sz w:val="2"/>
        </w:rPr>
      </w:pPr>
    </w:p>
    <w:p w14:paraId="45025949" w14:textId="77777777" w:rsidR="009E0D99" w:rsidRPr="009E0D99" w:rsidRDefault="009E0D99" w:rsidP="009E0D99">
      <w:pPr>
        <w:rPr>
          <w:sz w:val="2"/>
        </w:rPr>
      </w:pPr>
    </w:p>
    <w:p w14:paraId="4A6AB390" w14:textId="77777777" w:rsidR="009E0D99" w:rsidRPr="009E0D99" w:rsidRDefault="009E0D99" w:rsidP="009E0D99">
      <w:pPr>
        <w:rPr>
          <w:sz w:val="2"/>
        </w:rPr>
      </w:pPr>
    </w:p>
    <w:p w14:paraId="52CDB6BD" w14:textId="77777777" w:rsidR="009E0D99" w:rsidRPr="009E0D99" w:rsidRDefault="009E0D99" w:rsidP="009E0D99">
      <w:pPr>
        <w:rPr>
          <w:sz w:val="2"/>
        </w:rPr>
      </w:pPr>
    </w:p>
    <w:p w14:paraId="41C6EA73" w14:textId="77777777" w:rsidR="009E0D99" w:rsidRPr="009E0D99" w:rsidRDefault="009E0D99" w:rsidP="009E0D99">
      <w:pPr>
        <w:rPr>
          <w:sz w:val="2"/>
        </w:rPr>
      </w:pPr>
    </w:p>
    <w:p w14:paraId="0156A321" w14:textId="77777777" w:rsidR="009E0D99" w:rsidRPr="009E0D99" w:rsidRDefault="009E0D99" w:rsidP="009E0D99">
      <w:pPr>
        <w:rPr>
          <w:sz w:val="2"/>
        </w:rPr>
      </w:pPr>
    </w:p>
    <w:p w14:paraId="2C8E337F" w14:textId="77777777" w:rsidR="009E0D99" w:rsidRPr="009E0D99" w:rsidRDefault="009E0D99" w:rsidP="009E0D99">
      <w:pPr>
        <w:rPr>
          <w:sz w:val="2"/>
        </w:rPr>
      </w:pPr>
    </w:p>
    <w:p w14:paraId="41ED9516" w14:textId="0D0338B3" w:rsidR="009E0D99" w:rsidRDefault="009E0D99" w:rsidP="009E0D99">
      <w:pPr>
        <w:rPr>
          <w:ins w:id="1" w:author="Ilma Thorne" w:date="2016-11-25T14:04:00Z"/>
          <w:sz w:val="2"/>
        </w:rPr>
      </w:pPr>
    </w:p>
    <w:p w14:paraId="4FA2F548" w14:textId="28A82211" w:rsidR="009E0D99" w:rsidRDefault="009E0D99" w:rsidP="009E0D99">
      <w:pPr>
        <w:rPr>
          <w:ins w:id="2" w:author="Ilma Thorne" w:date="2016-11-25T14:04:00Z"/>
          <w:sz w:val="2"/>
        </w:rPr>
      </w:pPr>
    </w:p>
    <w:p w14:paraId="552FA1AB" w14:textId="1F59FF81" w:rsidR="009E0D99" w:rsidRDefault="009E0D99" w:rsidP="009E0D99">
      <w:pPr>
        <w:rPr>
          <w:ins w:id="3" w:author="Ilma Thorne" w:date="2016-11-25T14:04:00Z"/>
          <w:sz w:val="2"/>
        </w:rPr>
      </w:pPr>
    </w:p>
    <w:p w14:paraId="5AABBE4B" w14:textId="77777777" w:rsidR="000F3B2C" w:rsidRPr="009E0D99" w:rsidRDefault="000F3B2C" w:rsidP="009E0D99">
      <w:pPr>
        <w:rPr>
          <w:sz w:val="2"/>
          <w:rPrChange w:id="4" w:author="Ilma Thorne" w:date="2016-11-25T14:04:00Z">
            <w:rPr>
              <w:sz w:val="2"/>
            </w:rPr>
          </w:rPrChange>
        </w:rPr>
        <w:pPrChange w:id="5" w:author="Ilma Thorne" w:date="2016-11-25T14:04:00Z">
          <w:pPr/>
        </w:pPrChange>
      </w:pPr>
    </w:p>
    <w:sectPr w:rsidR="000F3B2C" w:rsidRPr="009E0D99" w:rsidSect="005233B3">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0D428" w14:textId="77777777" w:rsidR="00D83E87" w:rsidRPr="00962964" w:rsidRDefault="00D83E87" w:rsidP="00C3193C">
      <w:r>
        <w:separator/>
      </w:r>
    </w:p>
  </w:endnote>
  <w:endnote w:type="continuationSeparator" w:id="0">
    <w:p w14:paraId="0810D429" w14:textId="77777777" w:rsidR="00D83E87" w:rsidRPr="00962964" w:rsidRDefault="00D83E87" w:rsidP="00C3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0D42A" w14:textId="77777777" w:rsidR="00C3193C" w:rsidRPr="00C3193C" w:rsidRDefault="000027A5" w:rsidP="00C3193C">
    <w:pPr>
      <w:pStyle w:val="Footer"/>
      <w:jc w:val="right"/>
    </w:pPr>
    <w:r>
      <w:fldChar w:fldCharType="begin"/>
    </w:r>
    <w:r w:rsidR="00C3193C">
      <w:instrText xml:space="preserve"> </w:instrText>
    </w:r>
    <w:r w:rsidR="00351FDE">
      <w:instrText xml:space="preserve">If </w:instrText>
    </w:r>
    <w:fldSimple w:instr=" NUMPAGES ">
      <w:r w:rsidR="009E0D99">
        <w:rPr>
          <w:noProof/>
        </w:rPr>
        <w:instrText>4</w:instrText>
      </w:r>
    </w:fldSimple>
    <w:r w:rsidR="00C3193C">
      <w:instrText xml:space="preserve"> </w:instrText>
    </w:r>
    <w:r w:rsidR="00351FDE">
      <w:instrText xml:space="preserve">= 1 </w:instrText>
    </w:r>
    <w:r w:rsidR="001D51E8">
      <w:instrText xml:space="preserve">"" </w:instrText>
    </w:r>
    <w:r w:rsidR="00332DB8">
      <w:fldChar w:fldCharType="begin"/>
    </w:r>
    <w:r w:rsidR="00332DB8">
      <w:instrText xml:space="preserve"> PAGE </w:instrText>
    </w:r>
    <w:r w:rsidR="00332DB8">
      <w:fldChar w:fldCharType="separate"/>
    </w:r>
    <w:r w:rsidR="009E0D99">
      <w:rPr>
        <w:noProof/>
      </w:rPr>
      <w:instrText>4</w:instrText>
    </w:r>
    <w:r w:rsidR="00332DB8">
      <w:rPr>
        <w:noProof/>
      </w:rPr>
      <w:fldChar w:fldCharType="end"/>
    </w:r>
    <w:r w:rsidR="00C3193C">
      <w:instrText xml:space="preserve"> </w:instrText>
    </w:r>
    <w:r w:rsidR="009E0D99">
      <w:fldChar w:fldCharType="separate"/>
    </w:r>
    <w:r w:rsidR="009E0D99">
      <w:rPr>
        <w:noProof/>
      </w:rPr>
      <w:t>4</w:t>
    </w:r>
    <w:r>
      <w:fldChar w:fldCharType="end"/>
    </w:r>
    <w:r w:rsidR="001D51E8">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0D426" w14:textId="77777777" w:rsidR="00D83E87" w:rsidRPr="00B811B1" w:rsidRDefault="00D83E87" w:rsidP="00C3193C">
      <w:pPr>
        <w:rPr>
          <w:color w:val="7F7F7F" w:themeColor="text1" w:themeTint="80"/>
        </w:rPr>
      </w:pPr>
      <w:r w:rsidRPr="00B811B1">
        <w:rPr>
          <w:color w:val="7F7F7F" w:themeColor="text1" w:themeTint="80"/>
        </w:rPr>
        <w:separator/>
      </w:r>
    </w:p>
  </w:footnote>
  <w:footnote w:type="continuationSeparator" w:id="0">
    <w:p w14:paraId="0810D427" w14:textId="77777777" w:rsidR="00D83E87" w:rsidRPr="00962964" w:rsidRDefault="00D83E87" w:rsidP="00C31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46E26"/>
    <w:multiLevelType w:val="multilevel"/>
    <w:tmpl w:val="10F603E8"/>
    <w:lvl w:ilvl="0">
      <w:start w:val="1"/>
      <w:numFmt w:val="bullet"/>
      <w:pStyle w:val="BulletedList"/>
      <w:lvlText w:val=""/>
      <w:lvlJc w:val="left"/>
      <w:pPr>
        <w:ind w:left="720" w:hanging="720"/>
      </w:pPr>
      <w:rPr>
        <w:rFonts w:ascii="Symbol" w:hAnsi="Symbol" w:hint="default"/>
        <w:sz w:val="18"/>
      </w:rPr>
    </w:lvl>
    <w:lvl w:ilvl="1">
      <w:start w:val="1"/>
      <w:numFmt w:val="bullet"/>
      <w:lvlText w:val="-"/>
      <w:lvlJc w:val="left"/>
      <w:pPr>
        <w:ind w:left="1440" w:hanging="720"/>
      </w:pPr>
      <w:rPr>
        <w:rFonts w:ascii="Calibri" w:hAnsi="Calibri" w:hint="default"/>
      </w:rPr>
    </w:lvl>
    <w:lvl w:ilvl="2">
      <w:start w:val="1"/>
      <w:numFmt w:val="bullet"/>
      <w:lvlText w:val=""/>
      <w:lvlJc w:val="left"/>
      <w:pPr>
        <w:ind w:left="2160" w:hanging="720"/>
      </w:pPr>
      <w:rPr>
        <w:rFonts w:ascii="Wingdings" w:hAnsi="Wingdings" w:hint="default"/>
      </w:rPr>
    </w:lvl>
    <w:lvl w:ilvl="3">
      <w:start w:val="1"/>
      <w:numFmt w:val="bullet"/>
      <w:lvlText w:val=""/>
      <w:lvlJc w:val="left"/>
      <w:pPr>
        <w:ind w:left="2880" w:hanging="720"/>
      </w:pPr>
      <w:rPr>
        <w:rFonts w:ascii="Symbol" w:hAnsi="Symbol" w:hint="default"/>
      </w:rPr>
    </w:lvl>
    <w:lvl w:ilvl="4">
      <w:start w:val="1"/>
      <w:numFmt w:val="bullet"/>
      <w:lvlText w:val="o"/>
      <w:lvlJc w:val="left"/>
      <w:pPr>
        <w:ind w:left="3600" w:hanging="720"/>
      </w:pPr>
      <w:rPr>
        <w:rFonts w:ascii="Courier New" w:hAnsi="Courier New" w:hint="default"/>
      </w:rPr>
    </w:lvl>
    <w:lvl w:ilvl="5">
      <w:start w:val="1"/>
      <w:numFmt w:val="bullet"/>
      <w:lvlText w:val=""/>
      <w:lvlJc w:val="left"/>
      <w:pPr>
        <w:ind w:left="4320" w:hanging="720"/>
      </w:pPr>
      <w:rPr>
        <w:rFonts w:ascii="Wingdings" w:hAnsi="Wingdings" w:hint="default"/>
      </w:rPr>
    </w:lvl>
    <w:lvl w:ilvl="6">
      <w:start w:val="1"/>
      <w:numFmt w:val="bullet"/>
      <w:lvlText w:val=""/>
      <w:lvlJc w:val="left"/>
      <w:pPr>
        <w:ind w:left="5040" w:hanging="720"/>
      </w:pPr>
      <w:rPr>
        <w:rFonts w:ascii="Symbol" w:hAnsi="Symbol" w:hint="default"/>
      </w:rPr>
    </w:lvl>
    <w:lvl w:ilvl="7">
      <w:start w:val="1"/>
      <w:numFmt w:val="bullet"/>
      <w:lvlText w:val="o"/>
      <w:lvlJc w:val="left"/>
      <w:pPr>
        <w:ind w:left="5760" w:hanging="720"/>
      </w:pPr>
      <w:rPr>
        <w:rFonts w:ascii="Courier New" w:hAnsi="Courier New" w:cs="Courier New" w:hint="default"/>
      </w:rPr>
    </w:lvl>
    <w:lvl w:ilvl="8">
      <w:start w:val="1"/>
      <w:numFmt w:val="bullet"/>
      <w:lvlText w:val=""/>
      <w:lvlJc w:val="left"/>
      <w:pPr>
        <w:ind w:left="6480" w:hanging="720"/>
      </w:pPr>
      <w:rPr>
        <w:rFonts w:ascii="Wingdings" w:hAnsi="Wingdings" w:hint="default"/>
      </w:rPr>
    </w:lvl>
  </w:abstractNum>
  <w:abstractNum w:abstractNumId="1" w15:restartNumberingAfterBreak="0">
    <w:nsid w:val="20E94F96"/>
    <w:multiLevelType w:val="multilevel"/>
    <w:tmpl w:val="92CE8A66"/>
    <w:lvl w:ilvl="0">
      <w:start w:val="1"/>
      <w:numFmt w:val="bullet"/>
      <w:pStyle w:val="TableBullets"/>
      <w:lvlText w:val=""/>
      <w:lvlJc w:val="left"/>
      <w:pPr>
        <w:ind w:left="357" w:hanging="357"/>
      </w:pPr>
      <w:rPr>
        <w:rFonts w:ascii="Symbol" w:hAnsi="Symbol" w:hint="default"/>
        <w:sz w:val="16"/>
      </w:rPr>
    </w:lvl>
    <w:lvl w:ilvl="1">
      <w:start w:val="1"/>
      <w:numFmt w:val="bullet"/>
      <w:lvlText w:val="-"/>
      <w:lvlJc w:val="left"/>
      <w:pPr>
        <w:ind w:left="714" w:hanging="357"/>
      </w:pPr>
      <w:rPr>
        <w:rFonts w:ascii="Calibri" w:hAnsi="Calibri"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
      <w:lvlJc w:val="left"/>
      <w:pPr>
        <w:ind w:left="1785" w:hanging="357"/>
      </w:pPr>
      <w:rPr>
        <w:rFonts w:ascii="Symbol" w:hAnsi="Symbol"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Wingdings" w:hAnsi="Wingdings" w:hint="default"/>
      </w:rPr>
    </w:lvl>
    <w:lvl w:ilvl="7">
      <w:start w:val="1"/>
      <w:numFmt w:val="bullet"/>
      <w:lvlText w:val=""/>
      <w:lvlJc w:val="left"/>
      <w:pPr>
        <w:ind w:left="2856" w:hanging="357"/>
      </w:pPr>
      <w:rPr>
        <w:rFonts w:ascii="Symbol" w:hAnsi="Symbol" w:hint="default"/>
      </w:rPr>
    </w:lvl>
    <w:lvl w:ilvl="8">
      <w:start w:val="1"/>
      <w:numFmt w:val="bullet"/>
      <w:lvlText w:val=""/>
      <w:lvlJc w:val="left"/>
      <w:pPr>
        <w:ind w:left="3213" w:hanging="357"/>
      </w:pPr>
      <w:rPr>
        <w:rFonts w:ascii="Symbol" w:hAnsi="Symbol" w:hint="default"/>
      </w:rPr>
    </w:lvl>
  </w:abstractNum>
  <w:abstractNum w:abstractNumId="2" w15:restartNumberingAfterBreak="0">
    <w:nsid w:val="2BE104DF"/>
    <w:multiLevelType w:val="multilevel"/>
    <w:tmpl w:val="35C054B4"/>
    <w:lvl w:ilvl="0">
      <w:start w:val="1"/>
      <w:numFmt w:val="decimal"/>
      <w:pStyle w:val="NumberedList"/>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none"/>
      <w:lvlText w:val=""/>
      <w:lvlJc w:val="left"/>
      <w:pPr>
        <w:ind w:left="2880" w:hanging="720"/>
      </w:pPr>
      <w:rPr>
        <w:rFonts w:hint="default"/>
      </w:rPr>
    </w:lvl>
    <w:lvl w:ilvl="4">
      <w:start w:val="1"/>
      <w:numFmt w:val="none"/>
      <w:lvlText w:val=""/>
      <w:lvlJc w:val="left"/>
      <w:pPr>
        <w:ind w:left="3600" w:hanging="720"/>
      </w:pPr>
      <w:rPr>
        <w:rFonts w:hint="default"/>
      </w:rPr>
    </w:lvl>
    <w:lvl w:ilvl="5">
      <w:start w:val="1"/>
      <w:numFmt w:val="none"/>
      <w:lvlText w:val=""/>
      <w:lvlJc w:val="left"/>
      <w:pPr>
        <w:ind w:left="4320" w:hanging="720"/>
      </w:pPr>
      <w:rPr>
        <w:rFonts w:hint="default"/>
      </w:rPr>
    </w:lvl>
    <w:lvl w:ilvl="6">
      <w:start w:val="1"/>
      <w:numFmt w:val="none"/>
      <w:lvlText w:val=""/>
      <w:lvlJc w:val="left"/>
      <w:pPr>
        <w:ind w:left="5040" w:hanging="720"/>
      </w:pPr>
      <w:rPr>
        <w:rFonts w:hint="default"/>
      </w:rPr>
    </w:lvl>
    <w:lvl w:ilvl="7">
      <w:start w:val="1"/>
      <w:numFmt w:val="none"/>
      <w:lvlText w:val=""/>
      <w:lvlJc w:val="left"/>
      <w:pPr>
        <w:ind w:left="5760" w:hanging="720"/>
      </w:pPr>
      <w:rPr>
        <w:rFonts w:hint="default"/>
      </w:rPr>
    </w:lvl>
    <w:lvl w:ilvl="8">
      <w:start w:val="1"/>
      <w:numFmt w:val="none"/>
      <w:lvlText w:val=""/>
      <w:lvlJc w:val="left"/>
      <w:pPr>
        <w:ind w:left="6480" w:hanging="720"/>
      </w:pPr>
      <w:rPr>
        <w:rFonts w:hint="default"/>
      </w:rPr>
    </w:lvl>
  </w:abstractNum>
  <w:abstractNum w:abstractNumId="3" w15:restartNumberingAfterBreak="0">
    <w:nsid w:val="445F3022"/>
    <w:multiLevelType w:val="multilevel"/>
    <w:tmpl w:val="AC74514A"/>
    <w:styleLink w:val="Numbering"/>
    <w:lvl w:ilvl="0">
      <w:start w:val="1"/>
      <w:numFmt w:val="decimal"/>
      <w:lvlText w:val="%1."/>
      <w:lvlJc w:val="left"/>
      <w:pPr>
        <w:ind w:left="794" w:hanging="794"/>
      </w:pPr>
      <w:rPr>
        <w:rFonts w:hint="default"/>
        <w:b/>
      </w:rPr>
    </w:lvl>
    <w:lvl w:ilvl="1">
      <w:start w:val="1"/>
      <w:numFmt w:val="decimal"/>
      <w:lvlText w:val="%1.%2."/>
      <w:lvlJc w:val="left"/>
      <w:pPr>
        <w:tabs>
          <w:tab w:val="num" w:pos="1588"/>
        </w:tabs>
        <w:ind w:left="1588" w:hanging="794"/>
      </w:pPr>
      <w:rPr>
        <w:rFonts w:hint="default"/>
        <w:b w:val="0"/>
        <w:i w:val="0"/>
      </w:rPr>
    </w:lvl>
    <w:lvl w:ilvl="2">
      <w:start w:val="1"/>
      <w:numFmt w:val="decimal"/>
      <w:lvlText w:val="%1.%2.%3."/>
      <w:lvlJc w:val="left"/>
      <w:pPr>
        <w:tabs>
          <w:tab w:val="num" w:pos="2381"/>
        </w:tabs>
        <w:ind w:left="2382" w:hanging="794"/>
      </w:pPr>
      <w:rPr>
        <w:rFonts w:hint="default"/>
        <w:b w:val="0"/>
        <w:i w:val="0"/>
      </w:rPr>
    </w:lvl>
    <w:lvl w:ilvl="3">
      <w:start w:val="1"/>
      <w:numFmt w:val="decimal"/>
      <w:lvlText w:val="%1.%2.%3.%4"/>
      <w:lvlJc w:val="left"/>
      <w:pPr>
        <w:tabs>
          <w:tab w:val="num" w:pos="2520"/>
        </w:tabs>
        <w:ind w:left="3176" w:hanging="794"/>
      </w:pPr>
      <w:rPr>
        <w:rFonts w:hint="default"/>
        <w:b/>
      </w:rPr>
    </w:lvl>
    <w:lvl w:ilvl="4">
      <w:start w:val="1"/>
      <w:numFmt w:val="decimal"/>
      <w:lvlText w:val="%1.%2.%3.%4.%5"/>
      <w:lvlJc w:val="left"/>
      <w:pPr>
        <w:tabs>
          <w:tab w:val="num" w:pos="3240"/>
        </w:tabs>
        <w:ind w:left="3970" w:hanging="794"/>
      </w:pPr>
      <w:rPr>
        <w:rFonts w:hint="default"/>
        <w:b/>
      </w:rPr>
    </w:lvl>
    <w:lvl w:ilvl="5">
      <w:start w:val="1"/>
      <w:numFmt w:val="decimal"/>
      <w:lvlText w:val="%1.%2.%3.%4.%5.%6"/>
      <w:lvlJc w:val="left"/>
      <w:pPr>
        <w:tabs>
          <w:tab w:val="num" w:pos="3960"/>
        </w:tabs>
        <w:ind w:left="4764" w:hanging="794"/>
      </w:pPr>
      <w:rPr>
        <w:rFonts w:hint="default"/>
        <w:b/>
      </w:rPr>
    </w:lvl>
    <w:lvl w:ilvl="6">
      <w:start w:val="1"/>
      <w:numFmt w:val="decimal"/>
      <w:lvlText w:val="%1.%2.%3.%4.%5.%6.%7"/>
      <w:lvlJc w:val="left"/>
      <w:pPr>
        <w:tabs>
          <w:tab w:val="num" w:pos="4680"/>
        </w:tabs>
        <w:ind w:left="5558" w:hanging="794"/>
      </w:pPr>
      <w:rPr>
        <w:rFonts w:hint="default"/>
        <w:b/>
      </w:rPr>
    </w:lvl>
    <w:lvl w:ilvl="7">
      <w:start w:val="1"/>
      <w:numFmt w:val="decimal"/>
      <w:lvlText w:val="%1.%2.%3.%4.%5.%6.%7.%8"/>
      <w:lvlJc w:val="left"/>
      <w:pPr>
        <w:tabs>
          <w:tab w:val="num" w:pos="5400"/>
        </w:tabs>
        <w:ind w:left="6352" w:hanging="794"/>
      </w:pPr>
      <w:rPr>
        <w:rFonts w:hint="default"/>
        <w:b/>
      </w:rPr>
    </w:lvl>
    <w:lvl w:ilvl="8">
      <w:start w:val="1"/>
      <w:numFmt w:val="decimal"/>
      <w:lvlText w:val="%1.%2.%3.%4.%5.%6.%7.%8.%9"/>
      <w:lvlJc w:val="left"/>
      <w:pPr>
        <w:tabs>
          <w:tab w:val="num" w:pos="6120"/>
        </w:tabs>
        <w:ind w:left="7146" w:hanging="794"/>
      </w:pPr>
      <w:rPr>
        <w:rFonts w:hint="default"/>
        <w:b/>
      </w:rPr>
    </w:lvl>
  </w:abstractNum>
  <w:abstractNum w:abstractNumId="4" w15:restartNumberingAfterBreak="0">
    <w:nsid w:val="5E664700"/>
    <w:multiLevelType w:val="multilevel"/>
    <w:tmpl w:val="E26E2FB6"/>
    <w:lvl w:ilvl="0">
      <w:start w:val="1"/>
      <w:numFmt w:val="lowerLetter"/>
      <w:pStyle w:val="NumberedList-Letters"/>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none"/>
      <w:lvlText w:val=""/>
      <w:lvlJc w:val="left"/>
      <w:pPr>
        <w:ind w:left="2160" w:hanging="720"/>
      </w:pPr>
      <w:rPr>
        <w:rFonts w:hint="default"/>
      </w:rPr>
    </w:lvl>
    <w:lvl w:ilvl="3">
      <w:start w:val="1"/>
      <w:numFmt w:val="none"/>
      <w:lvlText w:val=""/>
      <w:lvlJc w:val="left"/>
      <w:pPr>
        <w:ind w:left="2880" w:hanging="720"/>
      </w:pPr>
      <w:rPr>
        <w:rFonts w:hint="default"/>
      </w:rPr>
    </w:lvl>
    <w:lvl w:ilvl="4">
      <w:start w:val="1"/>
      <w:numFmt w:val="none"/>
      <w:lvlText w:val=""/>
      <w:lvlJc w:val="left"/>
      <w:pPr>
        <w:ind w:left="3600" w:hanging="720"/>
      </w:pPr>
      <w:rPr>
        <w:rFonts w:hint="default"/>
      </w:rPr>
    </w:lvl>
    <w:lvl w:ilvl="5">
      <w:start w:val="1"/>
      <w:numFmt w:val="none"/>
      <w:lvlText w:val=""/>
      <w:lvlJc w:val="left"/>
      <w:pPr>
        <w:ind w:left="4320" w:hanging="720"/>
      </w:pPr>
      <w:rPr>
        <w:rFonts w:hint="default"/>
      </w:rPr>
    </w:lvl>
    <w:lvl w:ilvl="6">
      <w:start w:val="1"/>
      <w:numFmt w:val="none"/>
      <w:lvlText w:val=""/>
      <w:lvlJc w:val="left"/>
      <w:pPr>
        <w:ind w:left="5040" w:hanging="720"/>
      </w:pPr>
      <w:rPr>
        <w:rFonts w:hint="default"/>
      </w:rPr>
    </w:lvl>
    <w:lvl w:ilvl="7">
      <w:start w:val="1"/>
      <w:numFmt w:val="none"/>
      <w:lvlText w:val=""/>
      <w:lvlJc w:val="left"/>
      <w:pPr>
        <w:ind w:left="5760" w:hanging="720"/>
      </w:pPr>
      <w:rPr>
        <w:rFonts w:hint="default"/>
      </w:rPr>
    </w:lvl>
    <w:lvl w:ilvl="8">
      <w:start w:val="1"/>
      <w:numFmt w:val="none"/>
      <w:lvlText w:val=""/>
      <w:lvlJc w:val="left"/>
      <w:pPr>
        <w:ind w:left="6480" w:hanging="720"/>
      </w:pPr>
      <w:rPr>
        <w:rFonts w:hint="default"/>
      </w:rPr>
    </w:lvl>
  </w:abstractNum>
  <w:abstractNum w:abstractNumId="5" w15:restartNumberingAfterBreak="0">
    <w:nsid w:val="65F95447"/>
    <w:multiLevelType w:val="hybridMultilevel"/>
    <w:tmpl w:val="E4A8B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D340B4C"/>
    <w:multiLevelType w:val="multilevel"/>
    <w:tmpl w:val="118C92B0"/>
    <w:lvl w:ilvl="0">
      <w:start w:val="1"/>
      <w:numFmt w:val="decimal"/>
      <w:pStyle w:val="TableNumbering"/>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none"/>
      <w:lvlText w:val=""/>
      <w:lvlJc w:val="left"/>
      <w:pPr>
        <w:ind w:left="1071" w:hanging="357"/>
      </w:pPr>
      <w:rPr>
        <w:rFonts w:hint="default"/>
      </w:rPr>
    </w:lvl>
    <w:lvl w:ilvl="3">
      <w:start w:val="1"/>
      <w:numFmt w:val="none"/>
      <w:lvlText w:val=""/>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4"/>
  </w:num>
  <w:num w:numId="8">
    <w:abstractNumId w:val="3"/>
  </w:num>
  <w:num w:numId="9">
    <w:abstractNumId w:val="0"/>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6"/>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lma Thorne">
    <w15:presenceInfo w15:providerId="AD" w15:userId="S-1-5-21-2005719127-3878297888-3381888953-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trackRevisions/>
  <w:defaultTabStop w:val="720"/>
  <w:characterSpacingControl w:val="doNotCompres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FD4"/>
    <w:rsid w:val="000027A5"/>
    <w:rsid w:val="000117A6"/>
    <w:rsid w:val="00012B04"/>
    <w:rsid w:val="00012F78"/>
    <w:rsid w:val="000329BF"/>
    <w:rsid w:val="00035C7F"/>
    <w:rsid w:val="00035D04"/>
    <w:rsid w:val="00043B8C"/>
    <w:rsid w:val="00046241"/>
    <w:rsid w:val="00053DCA"/>
    <w:rsid w:val="000546F5"/>
    <w:rsid w:val="00060AA3"/>
    <w:rsid w:val="0006229D"/>
    <w:rsid w:val="00064BC8"/>
    <w:rsid w:val="00077E67"/>
    <w:rsid w:val="000957FF"/>
    <w:rsid w:val="00096FFD"/>
    <w:rsid w:val="000A6C19"/>
    <w:rsid w:val="000D2223"/>
    <w:rsid w:val="000E2A01"/>
    <w:rsid w:val="000E2A10"/>
    <w:rsid w:val="000F08CA"/>
    <w:rsid w:val="000F3B2C"/>
    <w:rsid w:val="00104F96"/>
    <w:rsid w:val="00110AE3"/>
    <w:rsid w:val="00112689"/>
    <w:rsid w:val="001169EB"/>
    <w:rsid w:val="00125C38"/>
    <w:rsid w:val="001413C4"/>
    <w:rsid w:val="00142F68"/>
    <w:rsid w:val="00143B95"/>
    <w:rsid w:val="00160674"/>
    <w:rsid w:val="00167B01"/>
    <w:rsid w:val="0017303C"/>
    <w:rsid w:val="0019453B"/>
    <w:rsid w:val="001A0F25"/>
    <w:rsid w:val="001A1078"/>
    <w:rsid w:val="001B1795"/>
    <w:rsid w:val="001C6A14"/>
    <w:rsid w:val="001D51E8"/>
    <w:rsid w:val="001D6DE3"/>
    <w:rsid w:val="001D7F67"/>
    <w:rsid w:val="00212E82"/>
    <w:rsid w:val="002233CB"/>
    <w:rsid w:val="00223538"/>
    <w:rsid w:val="002247B1"/>
    <w:rsid w:val="0022512C"/>
    <w:rsid w:val="0022706C"/>
    <w:rsid w:val="0024111B"/>
    <w:rsid w:val="0024572F"/>
    <w:rsid w:val="00256271"/>
    <w:rsid w:val="00261A9E"/>
    <w:rsid w:val="00273695"/>
    <w:rsid w:val="00273AA9"/>
    <w:rsid w:val="00286259"/>
    <w:rsid w:val="00287921"/>
    <w:rsid w:val="002A2254"/>
    <w:rsid w:val="002D1645"/>
    <w:rsid w:val="002E04E3"/>
    <w:rsid w:val="002E4E70"/>
    <w:rsid w:val="002E543E"/>
    <w:rsid w:val="002E7435"/>
    <w:rsid w:val="002E7FDF"/>
    <w:rsid w:val="002F185C"/>
    <w:rsid w:val="002F3C49"/>
    <w:rsid w:val="002F5E0B"/>
    <w:rsid w:val="00305068"/>
    <w:rsid w:val="00311381"/>
    <w:rsid w:val="00313A36"/>
    <w:rsid w:val="00332DB8"/>
    <w:rsid w:val="003504CB"/>
    <w:rsid w:val="00351FDE"/>
    <w:rsid w:val="00357787"/>
    <w:rsid w:val="00360FA0"/>
    <w:rsid w:val="00365609"/>
    <w:rsid w:val="003667C3"/>
    <w:rsid w:val="00376D95"/>
    <w:rsid w:val="00384CBA"/>
    <w:rsid w:val="00385AE7"/>
    <w:rsid w:val="003A0851"/>
    <w:rsid w:val="003A0F68"/>
    <w:rsid w:val="003B31BE"/>
    <w:rsid w:val="003B5326"/>
    <w:rsid w:val="003B7463"/>
    <w:rsid w:val="003C40FE"/>
    <w:rsid w:val="003C65F2"/>
    <w:rsid w:val="003D50CF"/>
    <w:rsid w:val="003D7056"/>
    <w:rsid w:val="003E0F46"/>
    <w:rsid w:val="003F0ED5"/>
    <w:rsid w:val="003F7CB7"/>
    <w:rsid w:val="003F7CEC"/>
    <w:rsid w:val="004120D6"/>
    <w:rsid w:val="004140F8"/>
    <w:rsid w:val="004228EC"/>
    <w:rsid w:val="00440E90"/>
    <w:rsid w:val="00453499"/>
    <w:rsid w:val="0047268D"/>
    <w:rsid w:val="00481959"/>
    <w:rsid w:val="00492F14"/>
    <w:rsid w:val="004942AB"/>
    <w:rsid w:val="00494585"/>
    <w:rsid w:val="00497BB4"/>
    <w:rsid w:val="004B4324"/>
    <w:rsid w:val="004D7D86"/>
    <w:rsid w:val="00500D38"/>
    <w:rsid w:val="00503CF6"/>
    <w:rsid w:val="00505354"/>
    <w:rsid w:val="00511B62"/>
    <w:rsid w:val="005125F4"/>
    <w:rsid w:val="00522E4E"/>
    <w:rsid w:val="005233B3"/>
    <w:rsid w:val="00523595"/>
    <w:rsid w:val="005279CF"/>
    <w:rsid w:val="005353B1"/>
    <w:rsid w:val="00537404"/>
    <w:rsid w:val="00557FD4"/>
    <w:rsid w:val="005621FC"/>
    <w:rsid w:val="00573907"/>
    <w:rsid w:val="00593762"/>
    <w:rsid w:val="00596336"/>
    <w:rsid w:val="005A08C0"/>
    <w:rsid w:val="005A2D15"/>
    <w:rsid w:val="005A7EE8"/>
    <w:rsid w:val="005C05A9"/>
    <w:rsid w:val="005C0E3E"/>
    <w:rsid w:val="005C32F7"/>
    <w:rsid w:val="005C558B"/>
    <w:rsid w:val="005D1204"/>
    <w:rsid w:val="005D7F58"/>
    <w:rsid w:val="005E0BE1"/>
    <w:rsid w:val="005F4193"/>
    <w:rsid w:val="005F4BF9"/>
    <w:rsid w:val="006139E2"/>
    <w:rsid w:val="00616256"/>
    <w:rsid w:val="0062535C"/>
    <w:rsid w:val="00642EB4"/>
    <w:rsid w:val="006446AE"/>
    <w:rsid w:val="00646F9D"/>
    <w:rsid w:val="0065403D"/>
    <w:rsid w:val="006639AE"/>
    <w:rsid w:val="00664AD9"/>
    <w:rsid w:val="006808DD"/>
    <w:rsid w:val="00681F7C"/>
    <w:rsid w:val="006871F2"/>
    <w:rsid w:val="006A32CF"/>
    <w:rsid w:val="006B03B2"/>
    <w:rsid w:val="006B3AC2"/>
    <w:rsid w:val="006B3FA6"/>
    <w:rsid w:val="006B7DA2"/>
    <w:rsid w:val="006C2624"/>
    <w:rsid w:val="006C3C41"/>
    <w:rsid w:val="006D45C5"/>
    <w:rsid w:val="006D6EE8"/>
    <w:rsid w:val="006E7A89"/>
    <w:rsid w:val="00711C48"/>
    <w:rsid w:val="007178E7"/>
    <w:rsid w:val="007222AC"/>
    <w:rsid w:val="00723074"/>
    <w:rsid w:val="00733BF5"/>
    <w:rsid w:val="00744801"/>
    <w:rsid w:val="007474BC"/>
    <w:rsid w:val="0075166D"/>
    <w:rsid w:val="007621FB"/>
    <w:rsid w:val="00771B22"/>
    <w:rsid w:val="007760A6"/>
    <w:rsid w:val="00783F9D"/>
    <w:rsid w:val="00786ED0"/>
    <w:rsid w:val="00793E50"/>
    <w:rsid w:val="007A1FBD"/>
    <w:rsid w:val="007A4EB9"/>
    <w:rsid w:val="007C0981"/>
    <w:rsid w:val="007C6486"/>
    <w:rsid w:val="007C775B"/>
    <w:rsid w:val="007E21D5"/>
    <w:rsid w:val="007E3AB5"/>
    <w:rsid w:val="007F1294"/>
    <w:rsid w:val="007F1381"/>
    <w:rsid w:val="007F2B37"/>
    <w:rsid w:val="00800264"/>
    <w:rsid w:val="00804450"/>
    <w:rsid w:val="008163B7"/>
    <w:rsid w:val="008275B9"/>
    <w:rsid w:val="00831AB4"/>
    <w:rsid w:val="00831F74"/>
    <w:rsid w:val="008342FF"/>
    <w:rsid w:val="00835709"/>
    <w:rsid w:val="00843ACD"/>
    <w:rsid w:val="00850DFA"/>
    <w:rsid w:val="00857EC1"/>
    <w:rsid w:val="008740DA"/>
    <w:rsid w:val="00877689"/>
    <w:rsid w:val="008B257B"/>
    <w:rsid w:val="008B472F"/>
    <w:rsid w:val="008B6B18"/>
    <w:rsid w:val="008C2962"/>
    <w:rsid w:val="008C4B7C"/>
    <w:rsid w:val="008D49AE"/>
    <w:rsid w:val="008F0D96"/>
    <w:rsid w:val="009208C7"/>
    <w:rsid w:val="00922FCF"/>
    <w:rsid w:val="009425A5"/>
    <w:rsid w:val="00943899"/>
    <w:rsid w:val="00946C4E"/>
    <w:rsid w:val="009717A8"/>
    <w:rsid w:val="009B28AF"/>
    <w:rsid w:val="009C0769"/>
    <w:rsid w:val="009D7008"/>
    <w:rsid w:val="009E0D99"/>
    <w:rsid w:val="009F0421"/>
    <w:rsid w:val="009F77BD"/>
    <w:rsid w:val="00A0038D"/>
    <w:rsid w:val="00A07C5C"/>
    <w:rsid w:val="00A360BB"/>
    <w:rsid w:val="00A40212"/>
    <w:rsid w:val="00A42DF4"/>
    <w:rsid w:val="00A42EC7"/>
    <w:rsid w:val="00A501ED"/>
    <w:rsid w:val="00A61810"/>
    <w:rsid w:val="00A639DC"/>
    <w:rsid w:val="00A6409D"/>
    <w:rsid w:val="00A719C3"/>
    <w:rsid w:val="00A71D71"/>
    <w:rsid w:val="00A95178"/>
    <w:rsid w:val="00AA07ED"/>
    <w:rsid w:val="00AA4D21"/>
    <w:rsid w:val="00AB17D0"/>
    <w:rsid w:val="00AB34FF"/>
    <w:rsid w:val="00AE352F"/>
    <w:rsid w:val="00AE7354"/>
    <w:rsid w:val="00AF7682"/>
    <w:rsid w:val="00B00405"/>
    <w:rsid w:val="00B073BF"/>
    <w:rsid w:val="00B1588A"/>
    <w:rsid w:val="00B21613"/>
    <w:rsid w:val="00B23E4B"/>
    <w:rsid w:val="00B40AFD"/>
    <w:rsid w:val="00B4158F"/>
    <w:rsid w:val="00B45BEF"/>
    <w:rsid w:val="00B50327"/>
    <w:rsid w:val="00B52809"/>
    <w:rsid w:val="00B55D0E"/>
    <w:rsid w:val="00B73D23"/>
    <w:rsid w:val="00B76A57"/>
    <w:rsid w:val="00B811B1"/>
    <w:rsid w:val="00B857D3"/>
    <w:rsid w:val="00BA5E0D"/>
    <w:rsid w:val="00BA7186"/>
    <w:rsid w:val="00BC3DC9"/>
    <w:rsid w:val="00BD577F"/>
    <w:rsid w:val="00BD62E5"/>
    <w:rsid w:val="00BE1301"/>
    <w:rsid w:val="00BE1E26"/>
    <w:rsid w:val="00BE5912"/>
    <w:rsid w:val="00BF5743"/>
    <w:rsid w:val="00BF6C33"/>
    <w:rsid w:val="00C01FC6"/>
    <w:rsid w:val="00C13434"/>
    <w:rsid w:val="00C2259B"/>
    <w:rsid w:val="00C3193C"/>
    <w:rsid w:val="00C41BA1"/>
    <w:rsid w:val="00C62B40"/>
    <w:rsid w:val="00C6724A"/>
    <w:rsid w:val="00C67290"/>
    <w:rsid w:val="00C70954"/>
    <w:rsid w:val="00C70C75"/>
    <w:rsid w:val="00C76B19"/>
    <w:rsid w:val="00C905E9"/>
    <w:rsid w:val="00C927F3"/>
    <w:rsid w:val="00CC1A8A"/>
    <w:rsid w:val="00CD7083"/>
    <w:rsid w:val="00CD79A1"/>
    <w:rsid w:val="00CE4E02"/>
    <w:rsid w:val="00CF06C2"/>
    <w:rsid w:val="00CF2B2A"/>
    <w:rsid w:val="00CF59BA"/>
    <w:rsid w:val="00CF651C"/>
    <w:rsid w:val="00CF6835"/>
    <w:rsid w:val="00D0130F"/>
    <w:rsid w:val="00D06A13"/>
    <w:rsid w:val="00D10581"/>
    <w:rsid w:val="00D17AE2"/>
    <w:rsid w:val="00D3183A"/>
    <w:rsid w:val="00D62906"/>
    <w:rsid w:val="00D71E80"/>
    <w:rsid w:val="00D770C1"/>
    <w:rsid w:val="00D778FC"/>
    <w:rsid w:val="00D83E87"/>
    <w:rsid w:val="00D90141"/>
    <w:rsid w:val="00D90248"/>
    <w:rsid w:val="00D942EF"/>
    <w:rsid w:val="00DA34C1"/>
    <w:rsid w:val="00DC3E68"/>
    <w:rsid w:val="00DC6B46"/>
    <w:rsid w:val="00DC78C4"/>
    <w:rsid w:val="00DD1BE6"/>
    <w:rsid w:val="00DD403F"/>
    <w:rsid w:val="00DF3E93"/>
    <w:rsid w:val="00E0725A"/>
    <w:rsid w:val="00E10ABF"/>
    <w:rsid w:val="00E10FAF"/>
    <w:rsid w:val="00E17355"/>
    <w:rsid w:val="00E30183"/>
    <w:rsid w:val="00E42A37"/>
    <w:rsid w:val="00E443B9"/>
    <w:rsid w:val="00E468F7"/>
    <w:rsid w:val="00E5455E"/>
    <w:rsid w:val="00E55D88"/>
    <w:rsid w:val="00E61BBC"/>
    <w:rsid w:val="00E63327"/>
    <w:rsid w:val="00E70265"/>
    <w:rsid w:val="00E8196B"/>
    <w:rsid w:val="00E9637C"/>
    <w:rsid w:val="00EC0075"/>
    <w:rsid w:val="00EC3FFA"/>
    <w:rsid w:val="00EE3826"/>
    <w:rsid w:val="00EE6941"/>
    <w:rsid w:val="00EF2324"/>
    <w:rsid w:val="00F27216"/>
    <w:rsid w:val="00F371FA"/>
    <w:rsid w:val="00F70B82"/>
    <w:rsid w:val="00F71F88"/>
    <w:rsid w:val="00FA6E1A"/>
    <w:rsid w:val="00FB036D"/>
    <w:rsid w:val="00FC0A06"/>
    <w:rsid w:val="00FD7B22"/>
    <w:rsid w:val="00FF1540"/>
    <w:rsid w:val="00FF6C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0D3B7"/>
  <w15:docId w15:val="{EA06EDE3-9BF7-4EC4-AA90-B9E72C135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4" w:unhideWhenUsed="1" w:qFormat="1"/>
    <w:lsdException w:name="heading 3" w:semiHidden="1" w:uiPriority="5" w:unhideWhenUsed="1" w:qFormat="1"/>
    <w:lsdException w:name="heading 4" w:semiHidden="1" w:uiPriority="6"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E67"/>
    <w:pPr>
      <w:spacing w:after="0" w:line="240" w:lineRule="auto"/>
    </w:pPr>
    <w:rPr>
      <w:rFonts w:ascii="Tahoma" w:eastAsia="Verdana" w:hAnsi="Tahoma" w:cs="Times New Roman"/>
    </w:rPr>
  </w:style>
  <w:style w:type="paragraph" w:styleId="Heading1">
    <w:name w:val="heading 1"/>
    <w:basedOn w:val="Normal"/>
    <w:next w:val="Normal"/>
    <w:link w:val="Heading1Char"/>
    <w:uiPriority w:val="3"/>
    <w:qFormat/>
    <w:rsid w:val="00077E67"/>
    <w:pPr>
      <w:keepNext/>
      <w:spacing w:before="240" w:after="120"/>
      <w:outlineLvl w:val="0"/>
    </w:pPr>
    <w:rPr>
      <w:rFonts w:eastAsiaTheme="majorEastAsia" w:cstheme="majorBidi"/>
      <w:b/>
      <w:color w:val="000000" w:themeColor="text1"/>
      <w:sz w:val="36"/>
      <w:szCs w:val="52"/>
    </w:rPr>
  </w:style>
  <w:style w:type="paragraph" w:styleId="Heading2">
    <w:name w:val="heading 2"/>
    <w:basedOn w:val="Normal"/>
    <w:next w:val="Normal"/>
    <w:link w:val="Heading2Char"/>
    <w:uiPriority w:val="4"/>
    <w:qFormat/>
    <w:rsid w:val="00077E67"/>
    <w:pPr>
      <w:keepNext/>
      <w:spacing w:before="240" w:after="120"/>
      <w:outlineLvl w:val="1"/>
    </w:pPr>
    <w:rPr>
      <w:rFonts w:asciiTheme="minorHAnsi" w:eastAsiaTheme="majorEastAsia" w:hAnsiTheme="minorHAnsi" w:cstheme="majorBidi"/>
      <w:b/>
      <w:bCs/>
      <w:color w:val="CC4732" w:themeColor="accent1"/>
      <w:sz w:val="28"/>
      <w:szCs w:val="26"/>
    </w:rPr>
  </w:style>
  <w:style w:type="paragraph" w:styleId="Heading3">
    <w:name w:val="heading 3"/>
    <w:basedOn w:val="Normal"/>
    <w:next w:val="Normal"/>
    <w:link w:val="Heading3Char"/>
    <w:uiPriority w:val="5"/>
    <w:qFormat/>
    <w:rsid w:val="00077E67"/>
    <w:pPr>
      <w:keepNext/>
      <w:spacing w:before="240" w:after="120"/>
      <w:outlineLvl w:val="2"/>
    </w:pPr>
    <w:rPr>
      <w:rFonts w:eastAsiaTheme="majorEastAsia" w:cstheme="majorBidi"/>
      <w:b/>
      <w:bCs/>
      <w:sz w:val="24"/>
    </w:rPr>
  </w:style>
  <w:style w:type="paragraph" w:styleId="Heading4">
    <w:name w:val="heading 4"/>
    <w:basedOn w:val="Normal"/>
    <w:next w:val="Normal"/>
    <w:link w:val="Heading4Char"/>
    <w:uiPriority w:val="6"/>
    <w:unhideWhenUsed/>
    <w:qFormat/>
    <w:rsid w:val="00D0130F"/>
    <w:pPr>
      <w:keepNext/>
      <w:spacing w:before="180" w:after="120"/>
      <w:outlineLvl w:val="3"/>
    </w:pPr>
    <w:rPr>
      <w:rFonts w:asciiTheme="majorHAnsi" w:eastAsiaTheme="majorEastAsia" w:hAnsiTheme="majorHAnsi"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AF7682"/>
    <w:pPr>
      <w:ind w:left="720"/>
      <w:contextualSpacing/>
    </w:pPr>
  </w:style>
  <w:style w:type="paragraph" w:customStyle="1" w:styleId="BulletedList">
    <w:name w:val="Bulleted List"/>
    <w:basedOn w:val="ListParagraph"/>
    <w:link w:val="BulletedListChar"/>
    <w:uiPriority w:val="1"/>
    <w:qFormat/>
    <w:rsid w:val="00C76B19"/>
    <w:pPr>
      <w:numPr>
        <w:numId w:val="9"/>
      </w:numPr>
      <w:spacing w:after="120"/>
      <w:contextualSpacing w:val="0"/>
    </w:pPr>
  </w:style>
  <w:style w:type="character" w:customStyle="1" w:styleId="Heading1Char">
    <w:name w:val="Heading 1 Char"/>
    <w:basedOn w:val="DefaultParagraphFont"/>
    <w:link w:val="Heading1"/>
    <w:uiPriority w:val="3"/>
    <w:rsid w:val="00077E67"/>
    <w:rPr>
      <w:rFonts w:ascii="Tahoma" w:eastAsiaTheme="majorEastAsia" w:hAnsi="Tahoma" w:cstheme="majorBidi"/>
      <w:b/>
      <w:color w:val="000000" w:themeColor="text1"/>
      <w:sz w:val="36"/>
      <w:szCs w:val="52"/>
    </w:rPr>
  </w:style>
  <w:style w:type="character" w:customStyle="1" w:styleId="ListParagraphChar">
    <w:name w:val="List Paragraph Char"/>
    <w:basedOn w:val="DefaultParagraphFont"/>
    <w:link w:val="ListParagraph"/>
    <w:uiPriority w:val="34"/>
    <w:rsid w:val="00AF7682"/>
    <w:rPr>
      <w:rFonts w:ascii="Verdana" w:hAnsi="Verdana"/>
    </w:rPr>
  </w:style>
  <w:style w:type="character" w:customStyle="1" w:styleId="BulletedListChar">
    <w:name w:val="Bulleted List Char"/>
    <w:basedOn w:val="ListParagraphChar"/>
    <w:link w:val="BulletedList"/>
    <w:uiPriority w:val="1"/>
    <w:rsid w:val="005C32F7"/>
    <w:rPr>
      <w:rFonts w:ascii="Calibri" w:hAnsi="Calibri"/>
    </w:rPr>
  </w:style>
  <w:style w:type="character" w:customStyle="1" w:styleId="Heading2Char">
    <w:name w:val="Heading 2 Char"/>
    <w:basedOn w:val="DefaultParagraphFont"/>
    <w:link w:val="Heading2"/>
    <w:uiPriority w:val="4"/>
    <w:rsid w:val="00077E67"/>
    <w:rPr>
      <w:rFonts w:eastAsiaTheme="majorEastAsia" w:cstheme="majorBidi"/>
      <w:b/>
      <w:bCs/>
      <w:color w:val="CC4732" w:themeColor="accent1"/>
      <w:sz w:val="28"/>
      <w:szCs w:val="26"/>
    </w:rPr>
  </w:style>
  <w:style w:type="character" w:customStyle="1" w:styleId="Heading3Char">
    <w:name w:val="Heading 3 Char"/>
    <w:basedOn w:val="DefaultParagraphFont"/>
    <w:link w:val="Heading3"/>
    <w:uiPriority w:val="5"/>
    <w:rsid w:val="00077E67"/>
    <w:rPr>
      <w:rFonts w:ascii="Tahoma" w:eastAsiaTheme="majorEastAsia" w:hAnsi="Tahoma" w:cstheme="majorBidi"/>
      <w:b/>
      <w:bCs/>
      <w:sz w:val="24"/>
    </w:rPr>
  </w:style>
  <w:style w:type="paragraph" w:customStyle="1" w:styleId="NumberedList">
    <w:name w:val="Numbered List"/>
    <w:basedOn w:val="Normal"/>
    <w:uiPriority w:val="1"/>
    <w:qFormat/>
    <w:rsid w:val="00E61BBC"/>
    <w:pPr>
      <w:numPr>
        <w:numId w:val="10"/>
      </w:numPr>
      <w:spacing w:after="120"/>
    </w:pPr>
    <w:rPr>
      <w:rFonts w:eastAsia="Times New Roman"/>
      <w:szCs w:val="24"/>
      <w:lang w:eastAsia="en-AU"/>
    </w:rPr>
  </w:style>
  <w:style w:type="paragraph" w:customStyle="1" w:styleId="NumberedList-Letters">
    <w:name w:val="Numbered List - Letters"/>
    <w:basedOn w:val="ListParagraph"/>
    <w:uiPriority w:val="1"/>
    <w:qFormat/>
    <w:rsid w:val="00D3183A"/>
    <w:pPr>
      <w:numPr>
        <w:numId w:val="7"/>
      </w:numPr>
      <w:spacing w:after="120"/>
      <w:contextualSpacing w:val="0"/>
      <w:jc w:val="both"/>
    </w:pPr>
    <w:rPr>
      <w:rFonts w:eastAsia="Times New Roman"/>
      <w:color w:val="000000"/>
      <w:szCs w:val="24"/>
      <w:lang w:eastAsia="en-AU"/>
    </w:rPr>
  </w:style>
  <w:style w:type="table" w:styleId="TableGrid">
    <w:name w:val="Table Grid"/>
    <w:basedOn w:val="TableNormal"/>
    <w:uiPriority w:val="59"/>
    <w:rsid w:val="00305068"/>
    <w:pPr>
      <w:spacing w:after="0" w:line="240" w:lineRule="auto"/>
    </w:pPr>
    <w:rPr>
      <w:rFonts w:ascii="Tahoma" w:eastAsia="Times New Roman" w:hAnsi="Tahoma" w:cs="Times New Roman"/>
      <w:szCs w:val="20"/>
      <w:lang w:eastAsia="en-A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08" w:type="dxa"/>
        <w:bottom w:w="108" w:type="dxa"/>
      </w:tblCellMar>
    </w:tblPr>
    <w:trPr>
      <w:cantSplit/>
    </w:trPr>
  </w:style>
  <w:style w:type="numbering" w:customStyle="1" w:styleId="Numbering">
    <w:name w:val="Numbering"/>
    <w:uiPriority w:val="99"/>
    <w:rsid w:val="001D7F67"/>
    <w:pPr>
      <w:numPr>
        <w:numId w:val="8"/>
      </w:numPr>
    </w:pPr>
  </w:style>
  <w:style w:type="paragraph" w:styleId="Subtitle">
    <w:name w:val="Subtitle"/>
    <w:basedOn w:val="Normal"/>
    <w:next w:val="Normal"/>
    <w:link w:val="SubtitleChar"/>
    <w:uiPriority w:val="11"/>
    <w:rsid w:val="007F1294"/>
    <w:pPr>
      <w:numPr>
        <w:ilvl w:val="1"/>
      </w:numPr>
    </w:pPr>
    <w:rPr>
      <w:rFonts w:eastAsiaTheme="majorEastAsia" w:cstheme="majorBidi"/>
      <w:i/>
      <w:iCs/>
      <w:color w:val="CC4732" w:themeColor="accent1"/>
      <w:spacing w:val="15"/>
      <w:sz w:val="28"/>
      <w:szCs w:val="24"/>
    </w:rPr>
  </w:style>
  <w:style w:type="character" w:customStyle="1" w:styleId="SubtitleChar">
    <w:name w:val="Subtitle Char"/>
    <w:basedOn w:val="DefaultParagraphFont"/>
    <w:link w:val="Subtitle"/>
    <w:uiPriority w:val="11"/>
    <w:rsid w:val="007F1294"/>
    <w:rPr>
      <w:rFonts w:ascii="Calibri" w:eastAsiaTheme="majorEastAsia" w:hAnsi="Calibri" w:cstheme="majorBidi"/>
      <w:i/>
      <w:iCs/>
      <w:color w:val="CC4732" w:themeColor="accent1"/>
      <w:spacing w:val="15"/>
      <w:sz w:val="28"/>
      <w:szCs w:val="24"/>
    </w:rPr>
  </w:style>
  <w:style w:type="paragraph" w:customStyle="1" w:styleId="TableBullets">
    <w:name w:val="Table Bullets"/>
    <w:basedOn w:val="Normal"/>
    <w:uiPriority w:val="1"/>
    <w:qFormat/>
    <w:rsid w:val="00D62906"/>
    <w:pPr>
      <w:keepLines/>
      <w:numPr>
        <w:numId w:val="15"/>
      </w:numPr>
      <w:spacing w:after="60"/>
    </w:pPr>
    <w:rPr>
      <w:rFonts w:eastAsia="Times New Roman"/>
      <w:szCs w:val="20"/>
      <w:lang w:eastAsia="en-AU"/>
    </w:rPr>
  </w:style>
  <w:style w:type="paragraph" w:styleId="Quote">
    <w:name w:val="Quote"/>
    <w:basedOn w:val="Normal"/>
    <w:next w:val="Normal"/>
    <w:link w:val="QuoteChar"/>
    <w:uiPriority w:val="29"/>
    <w:rsid w:val="00BE1E26"/>
    <w:rPr>
      <w:i/>
      <w:iCs/>
      <w:color w:val="000000" w:themeColor="text1"/>
    </w:rPr>
  </w:style>
  <w:style w:type="character" w:customStyle="1" w:styleId="QuoteChar">
    <w:name w:val="Quote Char"/>
    <w:basedOn w:val="DefaultParagraphFont"/>
    <w:link w:val="Quote"/>
    <w:uiPriority w:val="29"/>
    <w:rsid w:val="00BE1E26"/>
    <w:rPr>
      <w:rFonts w:ascii="Calibri" w:hAnsi="Calibri"/>
      <w:i/>
      <w:iCs/>
      <w:color w:val="000000" w:themeColor="text1"/>
    </w:rPr>
  </w:style>
  <w:style w:type="paragraph" w:styleId="TOC1">
    <w:name w:val="toc 1"/>
    <w:basedOn w:val="Normal"/>
    <w:next w:val="Normal"/>
    <w:autoRedefine/>
    <w:uiPriority w:val="39"/>
    <w:unhideWhenUsed/>
    <w:rsid w:val="00012B04"/>
    <w:pPr>
      <w:tabs>
        <w:tab w:val="right" w:leader="dot" w:pos="9016"/>
      </w:tabs>
      <w:spacing w:after="100"/>
    </w:pPr>
    <w:rPr>
      <w:b/>
      <w:noProof/>
      <w:sz w:val="24"/>
    </w:rPr>
  </w:style>
  <w:style w:type="character" w:styleId="Hyperlink">
    <w:name w:val="Hyperlink"/>
    <w:basedOn w:val="DefaultParagraphFont"/>
    <w:uiPriority w:val="99"/>
    <w:unhideWhenUsed/>
    <w:rsid w:val="00BE1E26"/>
    <w:rPr>
      <w:color w:val="000000" w:themeColor="hyperlink"/>
      <w:u w:val="single"/>
    </w:rPr>
  </w:style>
  <w:style w:type="paragraph" w:styleId="TOC2">
    <w:name w:val="toc 2"/>
    <w:basedOn w:val="Normal"/>
    <w:next w:val="Normal"/>
    <w:autoRedefine/>
    <w:uiPriority w:val="39"/>
    <w:unhideWhenUsed/>
    <w:rsid w:val="00E8196B"/>
    <w:pPr>
      <w:tabs>
        <w:tab w:val="right" w:leader="dot" w:pos="9016"/>
      </w:tabs>
      <w:spacing w:after="100"/>
      <w:ind w:left="221"/>
    </w:pPr>
    <w:rPr>
      <w:noProof/>
    </w:rPr>
  </w:style>
  <w:style w:type="paragraph" w:styleId="TOC3">
    <w:name w:val="toc 3"/>
    <w:basedOn w:val="Normal"/>
    <w:next w:val="Normal"/>
    <w:autoRedefine/>
    <w:uiPriority w:val="39"/>
    <w:unhideWhenUsed/>
    <w:rsid w:val="00E8196B"/>
    <w:pPr>
      <w:spacing w:after="100"/>
      <w:ind w:left="442"/>
    </w:pPr>
  </w:style>
  <w:style w:type="paragraph" w:styleId="TOC4">
    <w:name w:val="toc 4"/>
    <w:basedOn w:val="Normal"/>
    <w:next w:val="Normal"/>
    <w:autoRedefine/>
    <w:uiPriority w:val="39"/>
    <w:unhideWhenUsed/>
    <w:rsid w:val="00E8196B"/>
    <w:pPr>
      <w:spacing w:after="100"/>
      <w:ind w:left="663"/>
    </w:pPr>
  </w:style>
  <w:style w:type="paragraph" w:styleId="TOCHeading">
    <w:name w:val="TOC Heading"/>
    <w:basedOn w:val="Heading1"/>
    <w:next w:val="Normal"/>
    <w:uiPriority w:val="39"/>
    <w:semiHidden/>
    <w:unhideWhenUsed/>
    <w:qFormat/>
    <w:rsid w:val="00B52809"/>
    <w:pPr>
      <w:pageBreakBefore/>
      <w:spacing w:before="0" w:after="180"/>
      <w:outlineLvl w:val="9"/>
    </w:pPr>
    <w:rPr>
      <w:rFonts w:asciiTheme="minorHAnsi" w:eastAsia="Times New Roman" w:hAnsiTheme="minorHAnsi" w:cs="Times New Roman"/>
      <w:color w:val="auto"/>
    </w:rPr>
  </w:style>
  <w:style w:type="paragraph" w:styleId="BalloonText">
    <w:name w:val="Balloon Text"/>
    <w:basedOn w:val="Normal"/>
    <w:link w:val="BalloonTextChar"/>
    <w:uiPriority w:val="99"/>
    <w:semiHidden/>
    <w:unhideWhenUsed/>
    <w:rsid w:val="005279CF"/>
    <w:rPr>
      <w:rFonts w:cs="Tahoma"/>
      <w:sz w:val="16"/>
      <w:szCs w:val="16"/>
    </w:rPr>
  </w:style>
  <w:style w:type="character" w:customStyle="1" w:styleId="BalloonTextChar">
    <w:name w:val="Balloon Text Char"/>
    <w:basedOn w:val="DefaultParagraphFont"/>
    <w:link w:val="BalloonText"/>
    <w:uiPriority w:val="99"/>
    <w:semiHidden/>
    <w:rsid w:val="005279CF"/>
    <w:rPr>
      <w:rFonts w:ascii="Tahoma" w:hAnsi="Tahoma" w:cs="Tahoma"/>
      <w:sz w:val="16"/>
      <w:szCs w:val="16"/>
    </w:rPr>
  </w:style>
  <w:style w:type="character" w:customStyle="1" w:styleId="Heading4Char">
    <w:name w:val="Heading 4 Char"/>
    <w:basedOn w:val="DefaultParagraphFont"/>
    <w:link w:val="Heading4"/>
    <w:uiPriority w:val="6"/>
    <w:rsid w:val="005C32F7"/>
    <w:rPr>
      <w:rFonts w:asciiTheme="majorHAnsi" w:eastAsiaTheme="majorEastAsia" w:hAnsiTheme="majorHAnsi" w:cstheme="majorBidi"/>
      <w:bCs/>
      <w:i/>
      <w:iCs/>
    </w:rPr>
  </w:style>
  <w:style w:type="paragraph" w:customStyle="1" w:styleId="LastPointBulletedList">
    <w:name w:val="Last Point (Bulleted List)"/>
    <w:basedOn w:val="BulletedList"/>
    <w:next w:val="Normal"/>
    <w:uiPriority w:val="6"/>
    <w:qFormat/>
    <w:rsid w:val="008163B7"/>
    <w:pPr>
      <w:spacing w:after="240"/>
    </w:pPr>
  </w:style>
  <w:style w:type="paragraph" w:customStyle="1" w:styleId="LastPointNumberedList">
    <w:name w:val="Last Point (Numbered List)"/>
    <w:basedOn w:val="NumberedList"/>
    <w:next w:val="Normal"/>
    <w:uiPriority w:val="6"/>
    <w:qFormat/>
    <w:rsid w:val="00D3183A"/>
    <w:pPr>
      <w:spacing w:after="240"/>
    </w:pPr>
  </w:style>
  <w:style w:type="paragraph" w:customStyle="1" w:styleId="LastPointNumberedList-Letters">
    <w:name w:val="Last Point (Numbered List - Letters)"/>
    <w:basedOn w:val="NumberedList-Letters"/>
    <w:next w:val="Normal"/>
    <w:uiPriority w:val="7"/>
    <w:qFormat/>
    <w:rsid w:val="00D3183A"/>
    <w:pPr>
      <w:spacing w:after="240"/>
    </w:pPr>
  </w:style>
  <w:style w:type="paragraph" w:customStyle="1" w:styleId="LastPointTableBullets">
    <w:name w:val="Last Point (Table Bullets)"/>
    <w:basedOn w:val="TableBullets"/>
    <w:uiPriority w:val="7"/>
    <w:qFormat/>
    <w:rsid w:val="00D3183A"/>
    <w:pPr>
      <w:spacing w:after="0"/>
    </w:pPr>
  </w:style>
  <w:style w:type="paragraph" w:customStyle="1" w:styleId="TableNumbering">
    <w:name w:val="Table Numbering"/>
    <w:basedOn w:val="Normal"/>
    <w:uiPriority w:val="1"/>
    <w:qFormat/>
    <w:rsid w:val="005C32F7"/>
    <w:pPr>
      <w:numPr>
        <w:numId w:val="14"/>
      </w:numPr>
      <w:spacing w:after="60"/>
    </w:pPr>
  </w:style>
  <w:style w:type="paragraph" w:customStyle="1" w:styleId="LastPointTableNumbering">
    <w:name w:val="Last Point (Table Numbering)"/>
    <w:basedOn w:val="TableNumbering"/>
    <w:next w:val="Normal"/>
    <w:uiPriority w:val="7"/>
    <w:qFormat/>
    <w:rsid w:val="005C32F7"/>
    <w:pPr>
      <w:spacing w:after="0"/>
    </w:pPr>
    <w:rPr>
      <w:rFonts w:eastAsia="Times New Roman"/>
      <w:szCs w:val="20"/>
      <w:lang w:eastAsia="en-AU"/>
    </w:rPr>
  </w:style>
  <w:style w:type="paragraph" w:styleId="Header">
    <w:name w:val="header"/>
    <w:basedOn w:val="Normal"/>
    <w:link w:val="HeaderChar"/>
    <w:uiPriority w:val="99"/>
    <w:unhideWhenUsed/>
    <w:rsid w:val="00C3193C"/>
    <w:pPr>
      <w:tabs>
        <w:tab w:val="center" w:pos="4513"/>
        <w:tab w:val="right" w:pos="9026"/>
      </w:tabs>
    </w:pPr>
    <w:rPr>
      <w:sz w:val="16"/>
    </w:rPr>
  </w:style>
  <w:style w:type="paragraph" w:styleId="Footer">
    <w:name w:val="footer"/>
    <w:basedOn w:val="Normal"/>
    <w:link w:val="FooterChar"/>
    <w:uiPriority w:val="99"/>
    <w:unhideWhenUsed/>
    <w:rsid w:val="00C3193C"/>
    <w:pPr>
      <w:tabs>
        <w:tab w:val="center" w:pos="4513"/>
        <w:tab w:val="right" w:pos="9026"/>
      </w:tabs>
    </w:pPr>
    <w:rPr>
      <w:sz w:val="16"/>
    </w:rPr>
  </w:style>
  <w:style w:type="character" w:customStyle="1" w:styleId="FooterChar">
    <w:name w:val="Footer Char"/>
    <w:basedOn w:val="DefaultParagraphFont"/>
    <w:link w:val="Footer"/>
    <w:uiPriority w:val="99"/>
    <w:rsid w:val="00C3193C"/>
    <w:rPr>
      <w:rFonts w:ascii="Calibri" w:hAnsi="Calibri"/>
      <w:sz w:val="16"/>
    </w:rPr>
  </w:style>
  <w:style w:type="character" w:customStyle="1" w:styleId="HeaderChar">
    <w:name w:val="Header Char"/>
    <w:basedOn w:val="DefaultParagraphFont"/>
    <w:link w:val="Header"/>
    <w:uiPriority w:val="99"/>
    <w:rsid w:val="00C3193C"/>
    <w:rPr>
      <w:rFonts w:ascii="Calibri" w:hAnsi="Calibri"/>
      <w:sz w:val="16"/>
    </w:rPr>
  </w:style>
  <w:style w:type="table" w:customStyle="1" w:styleId="Table">
    <w:name w:val="Table"/>
    <w:basedOn w:val="TableNormal"/>
    <w:rsid w:val="007760A6"/>
    <w:pPr>
      <w:spacing w:before="60" w:after="60" w:line="240" w:lineRule="auto"/>
      <w:contextualSpacing/>
    </w:pPr>
    <w:rPr>
      <w:rFonts w:ascii="Verdana" w:eastAsia="Times New Roman" w:hAnsi="Verdana" w:cs="Times New Roman"/>
      <w:sz w:val="20"/>
      <w:szCs w:val="20"/>
      <w:lang w:eastAsia="en-AU"/>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vAlign w:val="center"/>
    </w:tcPr>
  </w:style>
  <w:style w:type="character" w:styleId="PlaceholderText">
    <w:name w:val="Placeholder Text"/>
    <w:basedOn w:val="DefaultParagraphFont"/>
    <w:uiPriority w:val="99"/>
    <w:semiHidden/>
    <w:rsid w:val="007760A6"/>
    <w:rPr>
      <w:color w:val="808080"/>
    </w:rPr>
  </w:style>
  <w:style w:type="character" w:styleId="FootnoteReference">
    <w:name w:val="footnote reference"/>
    <w:basedOn w:val="DefaultParagraphFont"/>
    <w:uiPriority w:val="99"/>
    <w:semiHidden/>
    <w:unhideWhenUsed/>
    <w:rsid w:val="00BC3DC9"/>
    <w:rPr>
      <w:sz w:val="18"/>
      <w:vertAlign w:val="superscript"/>
    </w:rPr>
  </w:style>
  <w:style w:type="paragraph" w:customStyle="1" w:styleId="Heading1-TopofFirstPage">
    <w:name w:val="Heading 1 - Top of First Page"/>
    <w:basedOn w:val="Heading1"/>
    <w:next w:val="Normal"/>
    <w:uiPriority w:val="10"/>
    <w:qFormat/>
    <w:rsid w:val="00D0130F"/>
    <w:pPr>
      <w:spacing w:before="0"/>
    </w:pPr>
  </w:style>
  <w:style w:type="table" w:customStyle="1" w:styleId="TablewithHeadings">
    <w:name w:val="Table with Headings"/>
    <w:basedOn w:val="TableGrid"/>
    <w:uiPriority w:val="99"/>
    <w:qFormat/>
    <w:rsid w:val="00077E67"/>
    <w:tblPr/>
    <w:tcPr>
      <w:shd w:val="clear" w:color="auto" w:fill="auto"/>
      <w:vAlign w:val="center"/>
    </w:tcPr>
    <w:tblStylePr w:type="firstRow">
      <w:rPr>
        <w:b/>
        <w:color w:val="FFFFFF" w:themeColor="background1"/>
      </w:rPr>
      <w:tblPr/>
      <w:trPr>
        <w:cantSplit w:val="0"/>
        <w:tblHeader/>
      </w:trPr>
      <w:tcPr>
        <w:shd w:val="clear" w:color="auto" w:fill="CC4732" w:themeFill="accent1"/>
      </w:tcPr>
    </w:tblStylePr>
  </w:style>
  <w:style w:type="paragraph" w:styleId="FootnoteText">
    <w:name w:val="footnote text"/>
    <w:basedOn w:val="Normal"/>
    <w:link w:val="FootnoteTextChar"/>
    <w:uiPriority w:val="99"/>
    <w:semiHidden/>
    <w:unhideWhenUsed/>
    <w:rsid w:val="00BC3DC9"/>
    <w:pPr>
      <w:keepLines/>
      <w:spacing w:after="60"/>
    </w:pPr>
    <w:rPr>
      <w:rFonts w:ascii="Calibri" w:eastAsiaTheme="minorHAnsi" w:hAnsi="Calibri" w:cstheme="minorBidi"/>
      <w:i/>
      <w:sz w:val="18"/>
      <w:szCs w:val="20"/>
    </w:rPr>
  </w:style>
  <w:style w:type="character" w:customStyle="1" w:styleId="FootnoteTextChar">
    <w:name w:val="Footnote Text Char"/>
    <w:basedOn w:val="DefaultParagraphFont"/>
    <w:link w:val="FootnoteText"/>
    <w:uiPriority w:val="99"/>
    <w:semiHidden/>
    <w:rsid w:val="00BC3DC9"/>
    <w:rPr>
      <w:rFonts w:ascii="Calibri" w:hAnsi="Calibri"/>
      <w: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ta-fp03\NTATemplate$\ASA%20Templates\ASA%20Meeting%20Minut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71F3A1ED44A428C9CFC352EAA11D3D7"/>
        <w:category>
          <w:name w:val="General"/>
          <w:gallery w:val="placeholder"/>
        </w:category>
        <w:types>
          <w:type w:val="bbPlcHdr"/>
        </w:types>
        <w:behaviors>
          <w:behavior w:val="content"/>
        </w:behaviors>
        <w:guid w:val="{B79B9D38-2250-4B1B-85D5-49A31B7AB823}"/>
      </w:docPartPr>
      <w:docPartBody>
        <w:p w:rsidR="008B0D8E" w:rsidRDefault="0014530A">
          <w:pPr>
            <w:pStyle w:val="E71F3A1ED44A428C9CFC352EAA11D3D7"/>
          </w:pPr>
          <w:r w:rsidRPr="007760A6">
            <w:t>Team/Group Name</w:t>
          </w:r>
        </w:p>
      </w:docPartBody>
    </w:docPart>
    <w:docPart>
      <w:docPartPr>
        <w:name w:val="EBA1C9D0B03646BDB4BB38C0F007B848"/>
        <w:category>
          <w:name w:val="General"/>
          <w:gallery w:val="placeholder"/>
        </w:category>
        <w:types>
          <w:type w:val="bbPlcHdr"/>
        </w:types>
        <w:behaviors>
          <w:behavior w:val="content"/>
        </w:behaviors>
        <w:guid w:val="{DD929DCB-664F-401A-A843-7A5F7B7DE760}"/>
      </w:docPartPr>
      <w:docPartBody>
        <w:p w:rsidR="008B0D8E" w:rsidRDefault="0014530A">
          <w:pPr>
            <w:pStyle w:val="EBA1C9D0B03646BDB4BB38C0F007B848"/>
          </w:pPr>
          <w:r>
            <w:t>Date of Meeting</w:t>
          </w:r>
        </w:p>
      </w:docPartBody>
    </w:docPart>
    <w:docPart>
      <w:docPartPr>
        <w:name w:val="A6132F82162545E1BE91F56214430929"/>
        <w:category>
          <w:name w:val="General"/>
          <w:gallery w:val="placeholder"/>
        </w:category>
        <w:types>
          <w:type w:val="bbPlcHdr"/>
        </w:types>
        <w:behaviors>
          <w:behavior w:val="content"/>
        </w:behaviors>
        <w:guid w:val="{D6BD4A21-834D-45FF-BE0E-64E26AC840EF}"/>
      </w:docPartPr>
      <w:docPartBody>
        <w:p w:rsidR="008B0D8E" w:rsidRDefault="0014530A">
          <w:pPr>
            <w:pStyle w:val="A6132F82162545E1BE91F56214430929"/>
          </w:pPr>
          <w:r>
            <w:t>Objective of the Meeting</w:t>
          </w:r>
        </w:p>
      </w:docPartBody>
    </w:docPart>
    <w:docPart>
      <w:docPartPr>
        <w:name w:val="7A9AD17960F4452FAD98DA6AB6F94C0F"/>
        <w:category>
          <w:name w:val="General"/>
          <w:gallery w:val="placeholder"/>
        </w:category>
        <w:types>
          <w:type w:val="bbPlcHdr"/>
        </w:types>
        <w:behaviors>
          <w:behavior w:val="content"/>
        </w:behaviors>
        <w:guid w:val="{281F2EAF-2FFC-41A3-851F-B26809266871}"/>
      </w:docPartPr>
      <w:docPartBody>
        <w:p w:rsidR="008B0D8E" w:rsidRDefault="0014530A">
          <w:pPr>
            <w:pStyle w:val="7A9AD17960F4452FAD98DA6AB6F94C0F"/>
          </w:pPr>
          <w:r>
            <w:t>Facilitator</w:t>
          </w:r>
        </w:p>
      </w:docPartBody>
    </w:docPart>
    <w:docPart>
      <w:docPartPr>
        <w:name w:val="2DB50BCF444A4D438142412C004A81D1"/>
        <w:category>
          <w:name w:val="General"/>
          <w:gallery w:val="placeholder"/>
        </w:category>
        <w:types>
          <w:type w:val="bbPlcHdr"/>
        </w:types>
        <w:behaviors>
          <w:behavior w:val="content"/>
        </w:behaviors>
        <w:guid w:val="{9B77FC13-0D53-4246-A3F0-79E6875249E7}"/>
      </w:docPartPr>
      <w:docPartBody>
        <w:p w:rsidR="008B0D8E" w:rsidRDefault="0014530A">
          <w:pPr>
            <w:pStyle w:val="2DB50BCF444A4D438142412C004A81D1"/>
          </w:pPr>
          <w:r>
            <w:t>Minute Taker</w:t>
          </w:r>
        </w:p>
      </w:docPartBody>
    </w:docPart>
    <w:docPart>
      <w:docPartPr>
        <w:name w:val="F2950C6D0CF440209C7768D0C9DB1195"/>
        <w:category>
          <w:name w:val="General"/>
          <w:gallery w:val="placeholder"/>
        </w:category>
        <w:types>
          <w:type w:val="bbPlcHdr"/>
        </w:types>
        <w:behaviors>
          <w:behavior w:val="content"/>
        </w:behaviors>
        <w:guid w:val="{5BACC87C-9268-44F6-B191-19B8955376BC}"/>
      </w:docPartPr>
      <w:docPartBody>
        <w:p w:rsidR="008B0D8E" w:rsidRDefault="0014530A">
          <w:pPr>
            <w:pStyle w:val="F2950C6D0CF440209C7768D0C9DB1195"/>
          </w:pPr>
          <w:r>
            <w:t>Attendees</w:t>
          </w:r>
        </w:p>
      </w:docPartBody>
    </w:docPart>
    <w:docPart>
      <w:docPartPr>
        <w:name w:val="88EB5DA4417545DB8FB373B3EBD0D7C3"/>
        <w:category>
          <w:name w:val="General"/>
          <w:gallery w:val="placeholder"/>
        </w:category>
        <w:types>
          <w:type w:val="bbPlcHdr"/>
        </w:types>
        <w:behaviors>
          <w:behavior w:val="content"/>
        </w:behaviors>
        <w:guid w:val="{581F0076-80D0-4087-9EB7-8B06B590C1A7}"/>
      </w:docPartPr>
      <w:docPartBody>
        <w:p w:rsidR="008B0D8E" w:rsidRDefault="0014530A">
          <w:pPr>
            <w:pStyle w:val="88EB5DA4417545DB8FB373B3EBD0D7C3"/>
          </w:pPr>
          <w:r>
            <w:t>Apologies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0A"/>
    <w:rsid w:val="0014530A"/>
    <w:rsid w:val="00467121"/>
    <w:rsid w:val="006B1160"/>
    <w:rsid w:val="008B0D8E"/>
    <w:rsid w:val="00A93C8C"/>
    <w:rsid w:val="00DC39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1F3A1ED44A428C9CFC352EAA11D3D7">
    <w:name w:val="E71F3A1ED44A428C9CFC352EAA11D3D7"/>
  </w:style>
  <w:style w:type="paragraph" w:customStyle="1" w:styleId="EBA1C9D0B03646BDB4BB38C0F007B848">
    <w:name w:val="EBA1C9D0B03646BDB4BB38C0F007B848"/>
  </w:style>
  <w:style w:type="paragraph" w:customStyle="1" w:styleId="A6132F82162545E1BE91F56214430929">
    <w:name w:val="A6132F82162545E1BE91F56214430929"/>
  </w:style>
  <w:style w:type="paragraph" w:customStyle="1" w:styleId="7A9AD17960F4452FAD98DA6AB6F94C0F">
    <w:name w:val="7A9AD17960F4452FAD98DA6AB6F94C0F"/>
  </w:style>
  <w:style w:type="paragraph" w:customStyle="1" w:styleId="2DB50BCF444A4D438142412C004A81D1">
    <w:name w:val="2DB50BCF444A4D438142412C004A81D1"/>
  </w:style>
  <w:style w:type="paragraph" w:customStyle="1" w:styleId="F2950C6D0CF440209C7768D0C9DB1195">
    <w:name w:val="F2950C6D0CF440209C7768D0C9DB1195"/>
  </w:style>
  <w:style w:type="paragraph" w:customStyle="1" w:styleId="88EB5DA4417545DB8FB373B3EBD0D7C3">
    <w:name w:val="88EB5DA4417545DB8FB373B3EBD0D7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Alice Springs Airport">
  <a:themeElements>
    <a:clrScheme name="Alice Springs Airport">
      <a:dk1>
        <a:srgbClr val="000000"/>
      </a:dk1>
      <a:lt1>
        <a:srgbClr val="FFFFFF"/>
      </a:lt1>
      <a:dk2>
        <a:srgbClr val="003D4D"/>
      </a:dk2>
      <a:lt2>
        <a:srgbClr val="8E908F"/>
      </a:lt2>
      <a:accent1>
        <a:srgbClr val="CC4732"/>
      </a:accent1>
      <a:accent2>
        <a:srgbClr val="F49031"/>
      </a:accent2>
      <a:accent3>
        <a:srgbClr val="FEC948"/>
      </a:accent3>
      <a:accent4>
        <a:srgbClr val="CE962D"/>
      </a:accent4>
      <a:accent5>
        <a:srgbClr val="007DBD"/>
      </a:accent5>
      <a:accent6>
        <a:srgbClr val="74B843"/>
      </a:accent6>
      <a:hlink>
        <a:srgbClr val="000000"/>
      </a:hlink>
      <a:folHlink>
        <a:srgbClr val="002E5F"/>
      </a:folHlink>
    </a:clrScheme>
    <a:fontScheme name="NT Airports">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61bef0c6-9069-4144-8534-49c749ffd6d5" xsi:nil="true"/>
    <Meeting_x0020_Date xmlns="61bef0c6-9069-4144-8534-49c749ffd6d5" xsi:nil="true"/>
    <_dlc_DocId xmlns="61bef0c6-9069-4144-8534-49c749ffd6d5">KP22ZYWE7CAY-16-85</_dlc_DocId>
    <_dlc_DocIdUrl xmlns="61bef0c6-9069-4144-8534-49c749ffd6d5">
      <Url>http://intranet/sites/Executive/_layouts/15/DocIdRedir.aspx?ID=KP22ZYWE7CAY-16-85</Url>
      <Description>KP22ZYWE7CAY-16-85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9A31723BC86C469AA36321AD666ABA" ma:contentTypeVersion="3" ma:contentTypeDescription="Create a new document." ma:contentTypeScope="" ma:versionID="373cf004831dbbb00d4b6eee91ea8207">
  <xsd:schema xmlns:xsd="http://www.w3.org/2001/XMLSchema" xmlns:xs="http://www.w3.org/2001/XMLSchema" xmlns:p="http://schemas.microsoft.com/office/2006/metadata/properties" xmlns:ns2="61bef0c6-9069-4144-8534-49c749ffd6d5" targetNamespace="http://schemas.microsoft.com/office/2006/metadata/properties" ma:root="true" ma:fieldsID="cd39a07088d654d08a4cd78508fe0e9b" ns2:_="">
    <xsd:import namespace="61bef0c6-9069-4144-8534-49c749ffd6d5"/>
    <xsd:element name="properties">
      <xsd:complexType>
        <xsd:sequence>
          <xsd:element name="documentManagement">
            <xsd:complexType>
              <xsd:all>
                <xsd:element ref="ns2:_dlc_DocId" minOccurs="0"/>
                <xsd:element ref="ns2:_dlc_DocIdUrl" minOccurs="0"/>
                <xsd:element ref="ns2:_dlc_DocIdPersistId" minOccurs="0"/>
                <xsd:element ref="ns2:Content_x0020_Type" minOccurs="0"/>
                <xsd:element ref="ns2:Meeting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f0c6-9069-4144-8534-49c749ffd6d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ontent_x0020_Type" ma:index="11" nillable="true" ma:displayName="Content Type" ma:format="Dropdown" ma:internalName="Content_x0020_Type">
      <xsd:simpleType>
        <xsd:union memberTypes="dms:Text">
          <xsd:simpleType>
            <xsd:restriction base="dms:Choice">
              <xsd:enumeration value="Agenda"/>
              <xsd:enumeration value="Minutes"/>
              <xsd:enumeration value="Policy TOR"/>
              <xsd:enumeration value="Summary Minutes"/>
              <xsd:enumeration value="Template"/>
            </xsd:restriction>
          </xsd:simpleType>
        </xsd:union>
      </xsd:simpleType>
    </xsd:element>
    <xsd:element name="Meeting_x0020_Date" ma:index="12" nillable="true" ma:displayName="Meeting Date" ma:format="DateOnly" ma:internalName="Meeting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55586-7632-4477-AC1E-801960E9D5EA}">
  <ds:schemaRefs>
    <ds:schemaRef ds:uri="http://schemas.microsoft.com/office/2006/metadata/properties"/>
    <ds:schemaRef ds:uri="61bef0c6-9069-4144-8534-49c749ffd6d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818BC441-5858-4486-AA2F-FA05C78C7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f0c6-9069-4144-8534-49c749ffd6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71CCEB-DF68-4B44-B19F-1005540122FA}">
  <ds:schemaRefs>
    <ds:schemaRef ds:uri="http://schemas.microsoft.com/sharepoint/events"/>
  </ds:schemaRefs>
</ds:datastoreItem>
</file>

<file path=customXml/itemProps4.xml><?xml version="1.0" encoding="utf-8"?>
<ds:datastoreItem xmlns:ds="http://schemas.openxmlformats.org/officeDocument/2006/customXml" ds:itemID="{72BEBA2E-6993-46F1-B06D-246D2475FC23}">
  <ds:schemaRefs>
    <ds:schemaRef ds:uri="http://schemas.microsoft.com/sharepoint/v3/contenttype/forms"/>
  </ds:schemaRefs>
</ds:datastoreItem>
</file>

<file path=customXml/itemProps5.xml><?xml version="1.0" encoding="utf-8"?>
<ds:datastoreItem xmlns:ds="http://schemas.openxmlformats.org/officeDocument/2006/customXml" ds:itemID="{BAE9BBD2-84F3-48B9-9418-9FB82B593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ASA Meeting Minutes</Template>
  <TotalTime>34</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Ilma Thorne</dc:creator>
  <cp:lastModifiedBy>Ilma Thorne</cp:lastModifiedBy>
  <cp:revision>4</cp:revision>
  <cp:lastPrinted>2016-11-25T03:51:00Z</cp:lastPrinted>
  <dcterms:created xsi:type="dcterms:W3CDTF">2016-11-25T03:45:00Z</dcterms:created>
  <dcterms:modified xsi:type="dcterms:W3CDTF">2016-11-25T04:36:00Z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0x010100BF9A31723BC86C469AA36321AD666ABA</vt:lpwstr>
  </property>
  <property fmtid="{D5CDD505-2E9C-101B-9397-08002B2CF9AE}" pid="3" name="_dlc_DocIdItemGuid">
    <vt:lpwstr>e9df51c3-acdd-429f-9fd4-f00071547155</vt:lpwstr>
  </property>
</Properties>
</file>